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7A752" w14:textId="77777777" w:rsidR="00C05DD7" w:rsidRDefault="00447593">
      <w:pPr>
        <w:pStyle w:val="Corpsdetexte"/>
        <w:spacing w:before="74"/>
        <w:ind w:left="203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33361F8C" wp14:editId="3E64FC46">
            <wp:simplePos x="0" y="0"/>
            <wp:positionH relativeFrom="page">
              <wp:posOffset>1060703</wp:posOffset>
            </wp:positionH>
            <wp:positionV relativeFrom="paragraph">
              <wp:posOffset>244358</wp:posOffset>
            </wp:positionV>
            <wp:extent cx="1840991" cy="118716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991" cy="118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Maîtrise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d’Ouvrage</w:t>
      </w:r>
    </w:p>
    <w:p w14:paraId="347AEE40" w14:textId="77777777" w:rsidR="00C05DD7" w:rsidRDefault="00447593">
      <w:pPr>
        <w:rPr>
          <w:sz w:val="20"/>
        </w:rPr>
      </w:pPr>
      <w:r>
        <w:br w:type="column"/>
      </w:r>
    </w:p>
    <w:p w14:paraId="6B12D195" w14:textId="77777777" w:rsidR="00C05DD7" w:rsidRDefault="00C05DD7">
      <w:pPr>
        <w:pStyle w:val="Corpsdetexte"/>
      </w:pPr>
    </w:p>
    <w:p w14:paraId="4BFF3425" w14:textId="77777777" w:rsidR="00C05DD7" w:rsidRDefault="00C05DD7">
      <w:pPr>
        <w:pStyle w:val="Corpsdetexte"/>
        <w:spacing w:before="142"/>
      </w:pPr>
    </w:p>
    <w:p w14:paraId="18804264" w14:textId="77777777" w:rsidR="00C05DD7" w:rsidRDefault="00447593">
      <w:pPr>
        <w:pStyle w:val="Titre6"/>
        <w:spacing w:line="243" w:lineRule="exact"/>
        <w:ind w:left="0" w:right="181"/>
        <w:jc w:val="right"/>
        <w:rPr>
          <w:rFonts w:ascii="Calibri"/>
        </w:rPr>
      </w:pPr>
      <w:r>
        <w:rPr>
          <w:rFonts w:ascii="Calibri"/>
          <w:spacing w:val="-2"/>
        </w:rPr>
        <w:t>Direction</w:t>
      </w:r>
      <w:r>
        <w:rPr>
          <w:rFonts w:ascii="Times New Roman"/>
          <w:b w:val="0"/>
          <w:spacing w:val="6"/>
        </w:rPr>
        <w:t xml:space="preserve"> </w:t>
      </w:r>
      <w:r>
        <w:rPr>
          <w:rFonts w:ascii="Calibri"/>
          <w:spacing w:val="-2"/>
        </w:rPr>
        <w:t>Territoriale</w:t>
      </w:r>
      <w:r>
        <w:rPr>
          <w:rFonts w:ascii="Times New Roman"/>
          <w:b w:val="0"/>
          <w:spacing w:val="6"/>
        </w:rPr>
        <w:t xml:space="preserve"> </w:t>
      </w:r>
      <w:r>
        <w:rPr>
          <w:rFonts w:ascii="Calibri"/>
          <w:spacing w:val="-2"/>
        </w:rPr>
        <w:t>Centre</w:t>
      </w:r>
      <w:r>
        <w:rPr>
          <w:rFonts w:ascii="Times New Roman"/>
          <w:b w:val="0"/>
          <w:spacing w:val="3"/>
        </w:rPr>
        <w:t xml:space="preserve"> </w:t>
      </w:r>
      <w:r>
        <w:rPr>
          <w:rFonts w:ascii="Calibri"/>
          <w:spacing w:val="-2"/>
        </w:rPr>
        <w:t>Bourgogne</w:t>
      </w:r>
    </w:p>
    <w:p w14:paraId="0B7FACBB" w14:textId="77777777" w:rsidR="00C05DD7" w:rsidRDefault="00447593">
      <w:pPr>
        <w:pStyle w:val="Corpsdetexte"/>
        <w:spacing w:line="243" w:lineRule="exact"/>
        <w:ind w:right="185"/>
        <w:jc w:val="right"/>
        <w:rPr>
          <w:rFonts w:ascii="Calibri"/>
        </w:rPr>
      </w:pPr>
      <w:r>
        <w:rPr>
          <w:rFonts w:ascii="Calibri"/>
        </w:rPr>
        <w:t>1,</w:t>
      </w:r>
      <w:r>
        <w:rPr>
          <w:rFonts w:ascii="Times New Roman"/>
          <w:spacing w:val="-9"/>
        </w:rPr>
        <w:t xml:space="preserve"> </w:t>
      </w:r>
      <w:r>
        <w:rPr>
          <w:rFonts w:ascii="Calibri"/>
        </w:rPr>
        <w:t>Chemin</w:t>
      </w:r>
      <w:r>
        <w:rPr>
          <w:rFonts w:ascii="Times New Roman"/>
          <w:spacing w:val="-9"/>
        </w:rPr>
        <w:t xml:space="preserve"> </w:t>
      </w:r>
      <w:r>
        <w:rPr>
          <w:rFonts w:ascii="Calibri"/>
        </w:rPr>
        <w:t>Jacques</w:t>
      </w:r>
      <w:r>
        <w:rPr>
          <w:rFonts w:ascii="Times New Roman"/>
          <w:spacing w:val="-8"/>
        </w:rPr>
        <w:t xml:space="preserve"> </w:t>
      </w:r>
      <w:r>
        <w:rPr>
          <w:rFonts w:ascii="Calibri"/>
        </w:rPr>
        <w:t>de</w:t>
      </w:r>
      <w:r>
        <w:rPr>
          <w:rFonts w:ascii="Times New Roman"/>
          <w:spacing w:val="-11"/>
        </w:rPr>
        <w:t xml:space="preserve"> </w:t>
      </w:r>
      <w:proofErr w:type="spellStart"/>
      <w:r>
        <w:rPr>
          <w:rFonts w:ascii="Calibri"/>
          <w:spacing w:val="-2"/>
        </w:rPr>
        <w:t>Baerze</w:t>
      </w:r>
      <w:proofErr w:type="spellEnd"/>
    </w:p>
    <w:p w14:paraId="3C123077" w14:textId="77777777" w:rsidR="00C05DD7" w:rsidRDefault="00447593">
      <w:pPr>
        <w:pStyle w:val="Corpsdetexte"/>
        <w:spacing w:before="1"/>
        <w:ind w:right="185"/>
        <w:jc w:val="right"/>
        <w:rPr>
          <w:rFonts w:ascii="Calibri"/>
        </w:rPr>
      </w:pPr>
      <w:r>
        <w:rPr>
          <w:rFonts w:ascii="Calibri"/>
        </w:rPr>
        <w:t>CS</w:t>
      </w:r>
      <w:r>
        <w:rPr>
          <w:rFonts w:ascii="Times New Roman"/>
          <w:spacing w:val="-8"/>
        </w:rPr>
        <w:t xml:space="preserve"> </w:t>
      </w:r>
      <w:r>
        <w:rPr>
          <w:rFonts w:ascii="Calibri"/>
          <w:spacing w:val="-2"/>
        </w:rPr>
        <w:t>36229</w:t>
      </w:r>
    </w:p>
    <w:p w14:paraId="20DA175B" w14:textId="77777777" w:rsidR="00C05DD7" w:rsidRDefault="00447593">
      <w:pPr>
        <w:pStyle w:val="Corpsdetexte"/>
        <w:spacing w:before="1"/>
        <w:ind w:right="186"/>
        <w:jc w:val="right"/>
        <w:rPr>
          <w:rFonts w:ascii="Calibri"/>
        </w:rPr>
      </w:pPr>
      <w:r>
        <w:rPr>
          <w:rFonts w:ascii="Calibri"/>
        </w:rPr>
        <w:t>21062</w:t>
      </w:r>
      <w:r>
        <w:rPr>
          <w:rFonts w:ascii="Times New Roman"/>
          <w:spacing w:val="-13"/>
        </w:rPr>
        <w:t xml:space="preserve"> </w:t>
      </w:r>
      <w:r>
        <w:rPr>
          <w:rFonts w:ascii="Calibri"/>
        </w:rPr>
        <w:t>Dijon</w:t>
      </w:r>
      <w:r>
        <w:rPr>
          <w:rFonts w:ascii="Times New Roman"/>
          <w:spacing w:val="-12"/>
        </w:rPr>
        <w:t xml:space="preserve"> </w:t>
      </w:r>
      <w:r>
        <w:rPr>
          <w:rFonts w:ascii="Calibri"/>
          <w:spacing w:val="-4"/>
        </w:rPr>
        <w:t>Cedex</w:t>
      </w:r>
    </w:p>
    <w:p w14:paraId="69BEB487" w14:textId="77777777" w:rsidR="00C05DD7" w:rsidRDefault="00C05DD7">
      <w:pPr>
        <w:pStyle w:val="Corpsdetexte"/>
        <w:jc w:val="right"/>
        <w:rPr>
          <w:rFonts w:ascii="Calibri"/>
        </w:rPr>
        <w:sectPr w:rsidR="00C05DD7">
          <w:type w:val="continuous"/>
          <w:pgSz w:w="11900" w:h="16840"/>
          <w:pgMar w:top="580" w:right="708" w:bottom="280" w:left="708" w:header="720" w:footer="720" w:gutter="0"/>
          <w:pgBorders w:offsetFrom="page">
            <w:top w:val="single" w:sz="4" w:space="28" w:color="000000"/>
            <w:left w:val="single" w:sz="4" w:space="28" w:color="000000"/>
            <w:bottom w:val="single" w:sz="4" w:space="31" w:color="000000"/>
            <w:right w:val="single" w:sz="4" w:space="27" w:color="000000"/>
          </w:pgBorders>
          <w:cols w:num="2" w:space="720" w:equalWidth="0">
            <w:col w:w="3902" w:space="2900"/>
            <w:col w:w="3682"/>
          </w:cols>
        </w:sectPr>
      </w:pPr>
    </w:p>
    <w:p w14:paraId="5420A144" w14:textId="77777777" w:rsidR="00C05DD7" w:rsidRDefault="00C05DD7">
      <w:pPr>
        <w:pStyle w:val="Corpsdetexte"/>
        <w:rPr>
          <w:rFonts w:ascii="Calibri"/>
        </w:rPr>
      </w:pPr>
    </w:p>
    <w:p w14:paraId="02D7A212" w14:textId="77777777" w:rsidR="00C05DD7" w:rsidRDefault="00C05DD7">
      <w:pPr>
        <w:pStyle w:val="Corpsdetexte"/>
        <w:spacing w:before="242" w:after="1"/>
        <w:rPr>
          <w:rFonts w:ascii="Calibri"/>
        </w:rPr>
      </w:pPr>
    </w:p>
    <w:p w14:paraId="25714363" w14:textId="77777777" w:rsidR="00C05DD7" w:rsidRDefault="00447593">
      <w:pPr>
        <w:pStyle w:val="Corpsdetexte"/>
        <w:spacing w:line="20" w:lineRule="exact"/>
        <w:ind w:left="146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432EEF08" wp14:editId="7A94EB6E">
                <wp:extent cx="6482080" cy="6350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2080" cy="6350"/>
                          <a:chOff x="0" y="0"/>
                          <a:chExt cx="6482080" cy="63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48208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2080" h="6350">
                                <a:moveTo>
                                  <a:pt x="648157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481571" y="6095"/>
                                </a:lnTo>
                                <a:lnTo>
                                  <a:pt x="64815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0DE59D" id="Group 2" o:spid="_x0000_s1026" style="width:510.4pt;height:.5pt;mso-position-horizontal-relative:char;mso-position-vertical-relative:line" coordsize="6482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">
                <v:shape id="Graphic 3" o:spid="_x0000_s1027" style="position:absolute;width:64820;height:63;visibility:visible;mso-wrap-style:square;v-text-anchor:top" coordsize="64820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" path="m6481571,l,,,6095r6481571,l6481571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5330550" w14:textId="77777777" w:rsidR="00C05DD7" w:rsidRDefault="00C05DD7">
      <w:pPr>
        <w:pStyle w:val="Corpsdetexte"/>
        <w:spacing w:before="335"/>
        <w:rPr>
          <w:rFonts w:ascii="Calibri"/>
          <w:sz w:val="38"/>
        </w:rPr>
      </w:pPr>
    </w:p>
    <w:p w14:paraId="115F781A" w14:textId="77777777" w:rsidR="00C05DD7" w:rsidRDefault="00447593">
      <w:pPr>
        <w:ind w:left="1211" w:right="1198"/>
        <w:jc w:val="center"/>
        <w:rPr>
          <w:rFonts w:ascii="Calibri"/>
          <w:b/>
          <w:sz w:val="38"/>
        </w:rPr>
      </w:pPr>
      <w:r>
        <w:rPr>
          <w:rFonts w:ascii="Calibri"/>
          <w:b/>
          <w:sz w:val="38"/>
        </w:rPr>
        <w:t>RIVIERE</w:t>
      </w:r>
      <w:r>
        <w:rPr>
          <w:rFonts w:ascii="Times New Roman"/>
          <w:spacing w:val="-23"/>
          <w:sz w:val="38"/>
        </w:rPr>
        <w:t xml:space="preserve"> </w:t>
      </w:r>
      <w:r>
        <w:rPr>
          <w:rFonts w:ascii="Calibri"/>
          <w:b/>
          <w:spacing w:val="-2"/>
          <w:sz w:val="38"/>
        </w:rPr>
        <w:t>ALLIER</w:t>
      </w:r>
    </w:p>
    <w:p w14:paraId="168F2D1A" w14:textId="77777777" w:rsidR="00C05DD7" w:rsidRDefault="00447593">
      <w:pPr>
        <w:spacing w:before="220"/>
        <w:ind w:left="11"/>
        <w:jc w:val="center"/>
        <w:rPr>
          <w:rFonts w:ascii="Calibri"/>
          <w:b/>
          <w:sz w:val="38"/>
        </w:rPr>
      </w:pPr>
      <w:r>
        <w:rPr>
          <w:rFonts w:ascii="Calibri"/>
          <w:b/>
          <w:sz w:val="38"/>
        </w:rPr>
        <w:t>PASSE</w:t>
      </w:r>
      <w:r>
        <w:rPr>
          <w:rFonts w:ascii="Times New Roman"/>
          <w:spacing w:val="-19"/>
          <w:sz w:val="38"/>
        </w:rPr>
        <w:t xml:space="preserve"> </w:t>
      </w:r>
      <w:r>
        <w:rPr>
          <w:rFonts w:ascii="Calibri"/>
          <w:b/>
          <w:sz w:val="38"/>
        </w:rPr>
        <w:t>A</w:t>
      </w:r>
      <w:r>
        <w:rPr>
          <w:rFonts w:ascii="Times New Roman"/>
          <w:spacing w:val="-17"/>
          <w:sz w:val="38"/>
        </w:rPr>
        <w:t xml:space="preserve"> </w:t>
      </w:r>
      <w:r>
        <w:rPr>
          <w:rFonts w:ascii="Calibri"/>
          <w:b/>
          <w:sz w:val="38"/>
        </w:rPr>
        <w:t>POISSONS</w:t>
      </w:r>
      <w:r>
        <w:rPr>
          <w:rFonts w:ascii="Times New Roman"/>
          <w:spacing w:val="-17"/>
          <w:sz w:val="38"/>
        </w:rPr>
        <w:t xml:space="preserve"> </w:t>
      </w:r>
      <w:r>
        <w:rPr>
          <w:rFonts w:ascii="Calibri"/>
          <w:b/>
          <w:sz w:val="38"/>
        </w:rPr>
        <w:t>DU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z w:val="38"/>
        </w:rPr>
        <w:t>PONT</w:t>
      </w:r>
      <w:r>
        <w:rPr>
          <w:rFonts w:ascii="Times New Roman"/>
          <w:spacing w:val="-16"/>
          <w:sz w:val="38"/>
        </w:rPr>
        <w:t xml:space="preserve"> </w:t>
      </w:r>
      <w:r>
        <w:rPr>
          <w:rFonts w:ascii="Calibri"/>
          <w:b/>
          <w:sz w:val="38"/>
        </w:rPr>
        <w:t>CANAL</w:t>
      </w:r>
      <w:r>
        <w:rPr>
          <w:rFonts w:ascii="Times New Roman"/>
          <w:spacing w:val="-18"/>
          <w:sz w:val="38"/>
        </w:rPr>
        <w:t xml:space="preserve"> </w:t>
      </w:r>
      <w:r>
        <w:rPr>
          <w:rFonts w:ascii="Calibri"/>
          <w:b/>
          <w:sz w:val="38"/>
        </w:rPr>
        <w:t>DES</w:t>
      </w:r>
      <w:r>
        <w:rPr>
          <w:rFonts w:ascii="Times New Roman"/>
          <w:spacing w:val="-17"/>
          <w:sz w:val="38"/>
        </w:rPr>
        <w:t xml:space="preserve"> </w:t>
      </w:r>
      <w:r>
        <w:rPr>
          <w:rFonts w:ascii="Calibri"/>
          <w:b/>
          <w:spacing w:val="-2"/>
          <w:sz w:val="38"/>
        </w:rPr>
        <w:t>GUETIN</w:t>
      </w:r>
    </w:p>
    <w:p w14:paraId="0DC20601" w14:textId="77777777" w:rsidR="00C05DD7" w:rsidRDefault="00C05DD7">
      <w:pPr>
        <w:pStyle w:val="Corpsdetexte"/>
        <w:rPr>
          <w:rFonts w:ascii="Calibri"/>
          <w:b/>
        </w:rPr>
      </w:pPr>
    </w:p>
    <w:p w14:paraId="676D19BF" w14:textId="77777777" w:rsidR="00C05DD7" w:rsidRDefault="00C05DD7">
      <w:pPr>
        <w:pStyle w:val="Corpsdetexte"/>
        <w:rPr>
          <w:rFonts w:ascii="Calibri"/>
          <w:b/>
        </w:rPr>
      </w:pPr>
    </w:p>
    <w:p w14:paraId="5F8195DE" w14:textId="77777777" w:rsidR="00C05DD7" w:rsidRDefault="00447593">
      <w:pPr>
        <w:pStyle w:val="Corpsdetexte"/>
        <w:spacing w:before="53"/>
        <w:rPr>
          <w:rFonts w:ascii="Calibri"/>
          <w:b/>
        </w:rPr>
      </w:pPr>
      <w:r>
        <w:rPr>
          <w:rFonts w:ascii="Calibri"/>
          <w:b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18DFE2" wp14:editId="5B51C3EE">
                <wp:simplePos x="0" y="0"/>
                <wp:positionH relativeFrom="page">
                  <wp:posOffset>542543</wp:posOffset>
                </wp:positionH>
                <wp:positionV relativeFrom="paragraph">
                  <wp:posOffset>204417</wp:posOffset>
                </wp:positionV>
                <wp:extent cx="648208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985EE" id="Graphic 4" o:spid="_x0000_s1026" style="position:absolute;margin-left:42.7pt;margin-top:16.1pt;width:510.4pt;height: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bO1G2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5F4B8E" w14:textId="77777777" w:rsidR="00C05DD7" w:rsidRDefault="00C05DD7">
      <w:pPr>
        <w:pStyle w:val="Corpsdetexte"/>
        <w:spacing w:before="125"/>
        <w:rPr>
          <w:rFonts w:ascii="Calibri"/>
          <w:b/>
          <w:sz w:val="40"/>
        </w:rPr>
      </w:pPr>
    </w:p>
    <w:p w14:paraId="27E23B43" w14:textId="77777777" w:rsidR="00C05DD7" w:rsidRDefault="00447593">
      <w:pPr>
        <w:ind w:left="4694" w:hanging="4236"/>
        <w:rPr>
          <w:sz w:val="40"/>
        </w:rPr>
      </w:pPr>
      <w:r>
        <w:rPr>
          <w:sz w:val="40"/>
        </w:rPr>
        <w:t>DOSSIER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DE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CONSULTATION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DES</w:t>
      </w:r>
      <w:r>
        <w:rPr>
          <w:rFonts w:ascii="Times New Roman"/>
          <w:sz w:val="40"/>
        </w:rPr>
        <w:t xml:space="preserve"> </w:t>
      </w:r>
      <w:r>
        <w:rPr>
          <w:sz w:val="40"/>
        </w:rPr>
        <w:t>ENTREPRISES</w:t>
      </w:r>
      <w:r>
        <w:rPr>
          <w:rFonts w:ascii="Times New Roman"/>
          <w:sz w:val="40"/>
        </w:rPr>
        <w:t xml:space="preserve"> </w:t>
      </w:r>
      <w:r>
        <w:rPr>
          <w:spacing w:val="-2"/>
          <w:sz w:val="40"/>
        </w:rPr>
        <w:t>(DCE)</w:t>
      </w:r>
    </w:p>
    <w:p w14:paraId="2D08476B" w14:textId="77777777" w:rsidR="00C05DD7" w:rsidRDefault="00C05DD7">
      <w:pPr>
        <w:pStyle w:val="Corpsdetexte"/>
      </w:pPr>
    </w:p>
    <w:p w14:paraId="31A891B0" w14:textId="77777777" w:rsidR="00C05DD7" w:rsidRDefault="00447593">
      <w:pPr>
        <w:pStyle w:val="Corpsdetexte"/>
        <w:spacing w:before="128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D671B4" wp14:editId="3FD4E3FA">
                <wp:simplePos x="0" y="0"/>
                <wp:positionH relativeFrom="page">
                  <wp:posOffset>542543</wp:posOffset>
                </wp:positionH>
                <wp:positionV relativeFrom="paragraph">
                  <wp:posOffset>242834</wp:posOffset>
                </wp:positionV>
                <wp:extent cx="648208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10A2C" id="Graphic 5" o:spid="_x0000_s1026" style="position:absolute;margin-left:42.7pt;margin-top:19.1pt;width:510.4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QUpS+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AE9E129" w14:textId="77777777" w:rsidR="00C05DD7" w:rsidRDefault="00C05DD7">
      <w:pPr>
        <w:pStyle w:val="Corpsdetexte"/>
        <w:spacing w:before="384"/>
        <w:rPr>
          <w:sz w:val="40"/>
        </w:rPr>
      </w:pPr>
    </w:p>
    <w:p w14:paraId="696F9BA9" w14:textId="77777777" w:rsidR="00C05DD7" w:rsidRDefault="00447593">
      <w:pPr>
        <w:pStyle w:val="Titre"/>
      </w:pPr>
      <w:r>
        <w:t>A4.</w:t>
      </w:r>
      <w:r>
        <w:rPr>
          <w:rFonts w:ascii="Times New Roman"/>
          <w:b w:val="0"/>
          <w:spacing w:val="6"/>
        </w:rPr>
        <w:t xml:space="preserve"> </w:t>
      </w:r>
      <w:r>
        <w:t>BPU</w:t>
      </w:r>
      <w:r>
        <w:rPr>
          <w:rFonts w:ascii="Times New Roman"/>
          <w:b w:val="0"/>
          <w:spacing w:val="8"/>
        </w:rPr>
        <w:t xml:space="preserve"> </w:t>
      </w:r>
      <w:r>
        <w:t>-</w:t>
      </w:r>
      <w:r>
        <w:rPr>
          <w:rFonts w:ascii="Times New Roman"/>
          <w:b w:val="0"/>
          <w:spacing w:val="10"/>
        </w:rPr>
        <w:t xml:space="preserve"> </w:t>
      </w:r>
      <w:r>
        <w:t>BORDEREAU</w:t>
      </w:r>
      <w:r>
        <w:rPr>
          <w:rFonts w:ascii="Times New Roman"/>
          <w:b w:val="0"/>
          <w:spacing w:val="8"/>
        </w:rPr>
        <w:t xml:space="preserve"> </w:t>
      </w:r>
      <w:r>
        <w:t>DES</w:t>
      </w:r>
      <w:r>
        <w:rPr>
          <w:rFonts w:ascii="Times New Roman"/>
          <w:b w:val="0"/>
          <w:spacing w:val="8"/>
        </w:rPr>
        <w:t xml:space="preserve"> </w:t>
      </w:r>
      <w:r>
        <w:t>PRIX</w:t>
      </w:r>
      <w:r>
        <w:rPr>
          <w:rFonts w:ascii="Times New Roman"/>
          <w:b w:val="0"/>
          <w:spacing w:val="8"/>
        </w:rPr>
        <w:t xml:space="preserve"> </w:t>
      </w:r>
      <w:r>
        <w:rPr>
          <w:spacing w:val="-2"/>
        </w:rPr>
        <w:t>UNITAIRES</w:t>
      </w:r>
    </w:p>
    <w:p w14:paraId="79B3A451" w14:textId="77777777" w:rsidR="00C05DD7" w:rsidRDefault="00C05DD7">
      <w:pPr>
        <w:pStyle w:val="Corpsdetexte"/>
        <w:rPr>
          <w:rFonts w:ascii="Arial"/>
          <w:b/>
        </w:rPr>
      </w:pPr>
    </w:p>
    <w:p w14:paraId="7BB3B647" w14:textId="77777777" w:rsidR="00C05DD7" w:rsidRDefault="00C05DD7">
      <w:pPr>
        <w:pStyle w:val="Corpsdetexte"/>
        <w:rPr>
          <w:rFonts w:ascii="Arial"/>
          <w:b/>
        </w:rPr>
      </w:pPr>
    </w:p>
    <w:p w14:paraId="3864AF90" w14:textId="77777777" w:rsidR="00C05DD7" w:rsidRDefault="00447593">
      <w:pPr>
        <w:pStyle w:val="Corpsdetexte"/>
        <w:spacing w:before="127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53AC2B6" wp14:editId="1A4CB89B">
                <wp:simplePos x="0" y="0"/>
                <wp:positionH relativeFrom="page">
                  <wp:posOffset>542543</wp:posOffset>
                </wp:positionH>
                <wp:positionV relativeFrom="paragraph">
                  <wp:posOffset>242390</wp:posOffset>
                </wp:positionV>
                <wp:extent cx="6482080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08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2080" h="6350">
                              <a:moveTo>
                                <a:pt x="648157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481571" y="6095"/>
                              </a:lnTo>
                              <a:lnTo>
                                <a:pt x="64815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0B78A" id="Graphic 6" o:spid="_x0000_s1026" style="position:absolute;margin-left:42.7pt;margin-top:19.1pt;width:510.4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208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" path="m6481571,l,,,6095r6481571,l648157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B00534" w14:textId="77777777" w:rsidR="00C05DD7" w:rsidRDefault="00447593">
      <w:pPr>
        <w:pStyle w:val="Corpsdetexte"/>
        <w:spacing w:before="79"/>
        <w:ind w:left="204"/>
      </w:pPr>
      <w:r>
        <w:t>Maîtrise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d’Œuvre</w:t>
      </w:r>
    </w:p>
    <w:p w14:paraId="40C43FDB" w14:textId="77777777" w:rsidR="00C05DD7" w:rsidRDefault="00C05DD7">
      <w:pPr>
        <w:pStyle w:val="Corpsdetexte"/>
        <w:rPr>
          <w:sz w:val="24"/>
        </w:rPr>
      </w:pPr>
    </w:p>
    <w:p w14:paraId="43D29597" w14:textId="77777777" w:rsidR="00C05DD7" w:rsidRDefault="00C05DD7">
      <w:pPr>
        <w:pStyle w:val="Corpsdetexte"/>
        <w:spacing w:before="1"/>
        <w:rPr>
          <w:sz w:val="24"/>
        </w:rPr>
      </w:pPr>
    </w:p>
    <w:p w14:paraId="00C1A451" w14:textId="77777777" w:rsidR="00C05DD7" w:rsidRDefault="00447593">
      <w:pPr>
        <w:pStyle w:val="Titre3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0C52C8C9" wp14:editId="5EED7C84">
            <wp:simplePos x="0" y="0"/>
            <wp:positionH relativeFrom="page">
              <wp:posOffset>905255</wp:posOffset>
            </wp:positionH>
            <wp:positionV relativeFrom="paragraph">
              <wp:posOffset>-12373</wp:posOffset>
            </wp:positionV>
            <wp:extent cx="2157983" cy="612617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7983" cy="6126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INGEROP</w:t>
      </w:r>
      <w:r>
        <w:rPr>
          <w:rFonts w:ascii="Times New Roman" w:hAnsi="Times New Roman"/>
          <w:spacing w:val="-1"/>
        </w:rPr>
        <w:t xml:space="preserve"> </w:t>
      </w:r>
      <w:r>
        <w:t>Conseil</w:t>
      </w:r>
      <w:r>
        <w:rPr>
          <w:rFonts w:ascii="Times New Roman" w:hAnsi="Times New Roman"/>
          <w:spacing w:val="-2"/>
        </w:rPr>
        <w:t xml:space="preserve"> </w:t>
      </w:r>
      <w:r>
        <w:t>et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Ingénierie</w:t>
      </w:r>
    </w:p>
    <w:p w14:paraId="1FC95E77" w14:textId="77777777" w:rsidR="00C05DD7" w:rsidRDefault="00447593">
      <w:pPr>
        <w:spacing w:line="242" w:lineRule="auto"/>
        <w:ind w:left="6343" w:right="91" w:firstLine="1075"/>
        <w:rPr>
          <w:sz w:val="14"/>
        </w:rPr>
      </w:pPr>
      <w:r>
        <w:rPr>
          <w:sz w:val="14"/>
        </w:rPr>
        <w:t>Région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Nord-Est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Agence</w:t>
      </w:r>
      <w:r>
        <w:rPr>
          <w:rFonts w:ascii="Times New Roman" w:hAnsi="Times New Roman"/>
          <w:spacing w:val="-3"/>
          <w:sz w:val="14"/>
        </w:rPr>
        <w:t xml:space="preserve"> </w:t>
      </w:r>
      <w:r>
        <w:rPr>
          <w:sz w:val="14"/>
        </w:rPr>
        <w:t>de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sz w:val="14"/>
        </w:rPr>
        <w:t>STRASBOURG</w:t>
      </w:r>
      <w:r>
        <w:rPr>
          <w:rFonts w:ascii="Times New Roman" w:hAnsi="Times New Roman"/>
          <w:spacing w:val="40"/>
          <w:sz w:val="14"/>
        </w:rPr>
        <w:t xml:space="preserve"> </w:t>
      </w:r>
      <w:r>
        <w:rPr>
          <w:sz w:val="14"/>
        </w:rPr>
        <w:t>45</w:t>
      </w:r>
      <w:r>
        <w:rPr>
          <w:rFonts w:ascii="Times New Roman" w:hAnsi="Times New Roman"/>
          <w:spacing w:val="-3"/>
          <w:sz w:val="14"/>
        </w:rPr>
        <w:t xml:space="preserve"> </w:t>
      </w:r>
      <w:proofErr w:type="spellStart"/>
      <w:r>
        <w:rPr>
          <w:sz w:val="14"/>
        </w:rPr>
        <w:t>Bld</w:t>
      </w:r>
      <w:proofErr w:type="spellEnd"/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La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sz w:val="14"/>
        </w:rPr>
        <w:t>Fontaine/BP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sz w:val="14"/>
        </w:rPr>
        <w:t>13051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67033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STRASBOURG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sz w:val="14"/>
        </w:rPr>
        <w:t>Cedex</w:t>
      </w:r>
      <w:r>
        <w:rPr>
          <w:rFonts w:ascii="Times New Roman" w:hAnsi="Times New Roman"/>
          <w:sz w:val="14"/>
        </w:rPr>
        <w:t xml:space="preserve"> </w:t>
      </w:r>
      <w:r>
        <w:rPr>
          <w:spacing w:val="-10"/>
          <w:sz w:val="14"/>
        </w:rPr>
        <w:t>2</w:t>
      </w:r>
    </w:p>
    <w:p w14:paraId="0B39C710" w14:textId="77777777" w:rsidR="00C05DD7" w:rsidRDefault="00447593">
      <w:pPr>
        <w:spacing w:line="160" w:lineRule="exact"/>
        <w:ind w:left="7178"/>
        <w:rPr>
          <w:sz w:val="14"/>
        </w:rPr>
      </w:pPr>
      <w:r>
        <w:rPr>
          <w:sz w:val="14"/>
        </w:rPr>
        <w:t>Tél.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: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+33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3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88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13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–</w:t>
      </w:r>
      <w:r>
        <w:rPr>
          <w:rFonts w:ascii="Times New Roman" w:hAnsi="Times New Roman"/>
          <w:spacing w:val="1"/>
          <w:sz w:val="14"/>
        </w:rPr>
        <w:t xml:space="preserve"> </w:t>
      </w:r>
      <w:r>
        <w:rPr>
          <w:sz w:val="14"/>
        </w:rPr>
        <w:t>Fax</w:t>
      </w:r>
      <w:r>
        <w:rPr>
          <w:rFonts w:ascii="Times New Roman" w:hAnsi="Times New Roman"/>
          <w:spacing w:val="2"/>
          <w:sz w:val="14"/>
        </w:rPr>
        <w:t xml:space="preserve"> </w:t>
      </w:r>
      <w:r>
        <w:rPr>
          <w:sz w:val="14"/>
        </w:rPr>
        <w:t>: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+33</w:t>
      </w:r>
      <w:r>
        <w:rPr>
          <w:rFonts w:ascii="Times New Roman" w:hAnsi="Times New Roman"/>
          <w:sz w:val="14"/>
        </w:rPr>
        <w:t xml:space="preserve"> </w:t>
      </w:r>
      <w:r>
        <w:rPr>
          <w:sz w:val="14"/>
        </w:rPr>
        <w:t>3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88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z w:val="14"/>
        </w:rPr>
        <w:t>13</w:t>
      </w:r>
      <w:r>
        <w:rPr>
          <w:rFonts w:ascii="Times New Roman" w:hAnsi="Times New Roman"/>
          <w:spacing w:val="3"/>
          <w:sz w:val="14"/>
        </w:rPr>
        <w:t xml:space="preserve"> </w:t>
      </w:r>
      <w:r>
        <w:rPr>
          <w:sz w:val="14"/>
        </w:rPr>
        <w:t>60</w:t>
      </w:r>
      <w:r>
        <w:rPr>
          <w:rFonts w:ascii="Times New Roman" w:hAnsi="Times New Roman"/>
          <w:spacing w:val="4"/>
          <w:sz w:val="14"/>
        </w:rPr>
        <w:t xml:space="preserve"> </w:t>
      </w:r>
      <w:r>
        <w:rPr>
          <w:spacing w:val="-5"/>
          <w:sz w:val="14"/>
        </w:rPr>
        <w:t>61</w:t>
      </w:r>
    </w:p>
    <w:p w14:paraId="429668E6" w14:textId="77777777" w:rsidR="00C05DD7" w:rsidRDefault="00341F5C">
      <w:pPr>
        <w:ind w:left="7128"/>
        <w:rPr>
          <w:sz w:val="14"/>
        </w:rPr>
      </w:pPr>
      <w:hyperlink r:id="rId10">
        <w:r w:rsidR="00447593">
          <w:rPr>
            <w:sz w:val="14"/>
          </w:rPr>
          <w:t>ingerop.strasbourg@ingerop.com</w:t>
        </w:r>
      </w:hyperlink>
      <w:r w:rsidR="00447593">
        <w:rPr>
          <w:rFonts w:ascii="Times New Roman" w:hAnsi="Times New Roman"/>
          <w:spacing w:val="-8"/>
          <w:sz w:val="14"/>
        </w:rPr>
        <w:t xml:space="preserve"> </w:t>
      </w:r>
      <w:r w:rsidR="00447593">
        <w:rPr>
          <w:sz w:val="14"/>
        </w:rPr>
        <w:t>–</w:t>
      </w:r>
      <w:r w:rsidR="00447593">
        <w:rPr>
          <w:rFonts w:ascii="Times New Roman" w:hAnsi="Times New Roman"/>
          <w:spacing w:val="-7"/>
          <w:sz w:val="14"/>
        </w:rPr>
        <w:t xml:space="preserve"> </w:t>
      </w:r>
      <w:hyperlink r:id="rId11">
        <w:r w:rsidR="00447593">
          <w:rPr>
            <w:spacing w:val="-2"/>
            <w:sz w:val="14"/>
          </w:rPr>
          <w:t>www.ingerop.fr</w:t>
        </w:r>
      </w:hyperlink>
    </w:p>
    <w:p w14:paraId="1F43049A" w14:textId="77777777" w:rsidR="00C05DD7" w:rsidRDefault="00C05DD7">
      <w:pPr>
        <w:pStyle w:val="Corpsdetexte"/>
      </w:pPr>
    </w:p>
    <w:p w14:paraId="69145D36" w14:textId="77777777" w:rsidR="00C05DD7" w:rsidRDefault="00C05DD7">
      <w:pPr>
        <w:pStyle w:val="Corpsdetexte"/>
      </w:pPr>
    </w:p>
    <w:p w14:paraId="4D48D594" w14:textId="77777777" w:rsidR="00C05DD7" w:rsidRDefault="00C05DD7">
      <w:pPr>
        <w:pStyle w:val="Corpsdetexte"/>
        <w:spacing w:before="67" w:after="1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"/>
        <w:gridCol w:w="1248"/>
        <w:gridCol w:w="8220"/>
      </w:tblGrid>
      <w:tr w:rsidR="00C05DD7" w14:paraId="5C4D06AA" w14:textId="77777777">
        <w:trPr>
          <w:trHeight w:val="388"/>
        </w:trPr>
        <w:tc>
          <w:tcPr>
            <w:tcW w:w="739" w:type="dxa"/>
          </w:tcPr>
          <w:p w14:paraId="7E367D5B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0B741029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7E9CB15C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5DD7" w14:paraId="26239636" w14:textId="77777777">
        <w:trPr>
          <w:trHeight w:val="385"/>
        </w:trPr>
        <w:tc>
          <w:tcPr>
            <w:tcW w:w="739" w:type="dxa"/>
          </w:tcPr>
          <w:p w14:paraId="1205857F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78DF1587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2149C552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5DD7" w14:paraId="1AB1FD54" w14:textId="77777777">
        <w:trPr>
          <w:trHeight w:val="388"/>
        </w:trPr>
        <w:tc>
          <w:tcPr>
            <w:tcW w:w="739" w:type="dxa"/>
          </w:tcPr>
          <w:p w14:paraId="3E464AAB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29AB4CAD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2BA9586C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5DD7" w14:paraId="328BC3C3" w14:textId="77777777">
        <w:trPr>
          <w:trHeight w:val="385"/>
        </w:trPr>
        <w:tc>
          <w:tcPr>
            <w:tcW w:w="739" w:type="dxa"/>
          </w:tcPr>
          <w:p w14:paraId="39504E0B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</w:tcPr>
          <w:p w14:paraId="58CEBD42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220" w:type="dxa"/>
          </w:tcPr>
          <w:p w14:paraId="0E3F6ED6" w14:textId="77777777" w:rsidR="00C05DD7" w:rsidRDefault="00C05DD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5DD7" w14:paraId="535B977B" w14:textId="77777777">
        <w:trPr>
          <w:trHeight w:val="385"/>
        </w:trPr>
        <w:tc>
          <w:tcPr>
            <w:tcW w:w="739" w:type="dxa"/>
          </w:tcPr>
          <w:p w14:paraId="36E1D646" w14:textId="77777777" w:rsidR="00C05DD7" w:rsidRDefault="00447593">
            <w:pPr>
              <w:pStyle w:val="TableParagraph"/>
              <w:spacing w:before="78"/>
              <w:ind w:left="11" w:right="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48" w:type="dxa"/>
          </w:tcPr>
          <w:p w14:paraId="10E60B62" w14:textId="77777777" w:rsidR="00C05DD7" w:rsidRDefault="00447593">
            <w:pPr>
              <w:pStyle w:val="TableParagraph"/>
              <w:spacing w:before="78"/>
              <w:ind w:left="1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19/03/2025</w:t>
            </w:r>
          </w:p>
        </w:tc>
        <w:tc>
          <w:tcPr>
            <w:tcW w:w="8220" w:type="dxa"/>
          </w:tcPr>
          <w:p w14:paraId="644F5ACF" w14:textId="77777777" w:rsidR="00C05DD7" w:rsidRDefault="00447593">
            <w:pPr>
              <w:pStyle w:val="TableParagraph"/>
              <w:spacing w:before="78"/>
              <w:ind w:left="5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Première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émission</w:t>
            </w:r>
          </w:p>
        </w:tc>
      </w:tr>
      <w:tr w:rsidR="00C05DD7" w14:paraId="55BBF777" w14:textId="77777777">
        <w:trPr>
          <w:trHeight w:val="388"/>
        </w:trPr>
        <w:tc>
          <w:tcPr>
            <w:tcW w:w="739" w:type="dxa"/>
          </w:tcPr>
          <w:p w14:paraId="7BCF332E" w14:textId="77777777" w:rsidR="00C05DD7" w:rsidRDefault="00447593">
            <w:pPr>
              <w:pStyle w:val="TableParagraph"/>
              <w:spacing w:before="90"/>
              <w:ind w:left="11"/>
              <w:jc w:val="center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Indice</w:t>
            </w:r>
          </w:p>
        </w:tc>
        <w:tc>
          <w:tcPr>
            <w:tcW w:w="1248" w:type="dxa"/>
          </w:tcPr>
          <w:p w14:paraId="56EB6252" w14:textId="77777777" w:rsidR="00C05DD7" w:rsidRDefault="00447593">
            <w:pPr>
              <w:pStyle w:val="TableParagraph"/>
              <w:spacing w:before="90"/>
              <w:ind w:left="11"/>
              <w:jc w:val="center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>Date</w:t>
            </w:r>
          </w:p>
        </w:tc>
        <w:tc>
          <w:tcPr>
            <w:tcW w:w="8220" w:type="dxa"/>
          </w:tcPr>
          <w:p w14:paraId="1F27D250" w14:textId="77777777" w:rsidR="00C05DD7" w:rsidRDefault="00447593">
            <w:pPr>
              <w:pStyle w:val="TableParagraph"/>
              <w:spacing w:before="90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Modifications</w:t>
            </w:r>
          </w:p>
        </w:tc>
      </w:tr>
    </w:tbl>
    <w:p w14:paraId="2711771C" w14:textId="77777777" w:rsidR="00C05DD7" w:rsidRDefault="00C05DD7">
      <w:pPr>
        <w:pStyle w:val="Corpsdetexte"/>
        <w:spacing w:before="47"/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3"/>
        <w:gridCol w:w="3401"/>
      </w:tblGrid>
      <w:tr w:rsidR="00C05DD7" w14:paraId="03CB879A" w14:textId="77777777">
        <w:trPr>
          <w:trHeight w:val="388"/>
        </w:trPr>
        <w:tc>
          <w:tcPr>
            <w:tcW w:w="3403" w:type="dxa"/>
            <w:tcBorders>
              <w:left w:val="nil"/>
            </w:tcBorders>
          </w:tcPr>
          <w:p w14:paraId="64132FB5" w14:textId="77777777" w:rsidR="00C05DD7" w:rsidRDefault="00447593">
            <w:pPr>
              <w:pStyle w:val="TableParagraph"/>
              <w:tabs>
                <w:tab w:val="left" w:pos="1192"/>
              </w:tabs>
              <w:spacing w:before="90"/>
              <w:ind w:left="57"/>
              <w:rPr>
                <w:rFonts w:ascii="Arial MT"/>
                <w:sz w:val="18"/>
              </w:rPr>
            </w:pPr>
            <w:r>
              <w:rPr>
                <w:i/>
                <w:position w:val="1"/>
                <w:sz w:val="15"/>
              </w:rPr>
              <w:t>Etabli</w:t>
            </w:r>
            <w:r>
              <w:rPr>
                <w:rFonts w:asci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/>
                <w:position w:val="1"/>
                <w:sz w:val="15"/>
              </w:rPr>
              <w:tab/>
            </w:r>
            <w:r>
              <w:rPr>
                <w:rFonts w:ascii="Arial MT"/>
                <w:spacing w:val="-5"/>
                <w:sz w:val="18"/>
              </w:rPr>
              <w:t>FK</w:t>
            </w:r>
          </w:p>
        </w:tc>
        <w:tc>
          <w:tcPr>
            <w:tcW w:w="3403" w:type="dxa"/>
          </w:tcPr>
          <w:p w14:paraId="4F1A17FB" w14:textId="77777777" w:rsidR="00C05DD7" w:rsidRDefault="00447593">
            <w:pPr>
              <w:pStyle w:val="TableParagraph"/>
              <w:tabs>
                <w:tab w:val="left" w:pos="1187"/>
              </w:tabs>
              <w:spacing w:before="90"/>
              <w:ind w:left="52"/>
              <w:rPr>
                <w:rFonts w:ascii="Arial MT" w:hAnsi="Arial MT"/>
                <w:sz w:val="18"/>
              </w:rPr>
            </w:pPr>
            <w:r>
              <w:rPr>
                <w:i/>
                <w:position w:val="1"/>
                <w:sz w:val="15"/>
              </w:rPr>
              <w:t>Vérifié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 w:hAnsi="Times New Roman"/>
                <w:position w:val="1"/>
                <w:sz w:val="15"/>
              </w:rPr>
              <w:tab/>
            </w:r>
            <w:r>
              <w:rPr>
                <w:rFonts w:ascii="Arial MT" w:hAnsi="Arial MT"/>
                <w:spacing w:val="-5"/>
                <w:sz w:val="18"/>
              </w:rPr>
              <w:t>NL</w:t>
            </w:r>
          </w:p>
        </w:tc>
        <w:tc>
          <w:tcPr>
            <w:tcW w:w="3401" w:type="dxa"/>
            <w:tcBorders>
              <w:right w:val="nil"/>
            </w:tcBorders>
          </w:tcPr>
          <w:p w14:paraId="3716E13C" w14:textId="77777777" w:rsidR="00C05DD7" w:rsidRDefault="00447593">
            <w:pPr>
              <w:pStyle w:val="TableParagraph"/>
              <w:tabs>
                <w:tab w:val="left" w:pos="1185"/>
              </w:tabs>
              <w:spacing w:before="90"/>
              <w:ind w:left="53"/>
              <w:rPr>
                <w:rFonts w:ascii="Arial MT" w:hAnsi="Arial MT"/>
                <w:sz w:val="18"/>
              </w:rPr>
            </w:pPr>
            <w:r>
              <w:rPr>
                <w:i/>
                <w:position w:val="1"/>
                <w:sz w:val="15"/>
              </w:rPr>
              <w:t>Validé</w:t>
            </w:r>
            <w:r>
              <w:rPr>
                <w:rFonts w:ascii="Times New Roman" w:hAnsi="Times New Roman"/>
                <w:position w:val="1"/>
                <w:sz w:val="15"/>
              </w:rPr>
              <w:t xml:space="preserve"> </w:t>
            </w:r>
            <w:r>
              <w:rPr>
                <w:i/>
                <w:position w:val="1"/>
                <w:sz w:val="15"/>
              </w:rPr>
              <w:t>par</w:t>
            </w:r>
            <w:r>
              <w:rPr>
                <w:rFonts w:ascii="Times New Roman" w:hAnsi="Times New Roman"/>
                <w:spacing w:val="1"/>
                <w:position w:val="1"/>
                <w:sz w:val="15"/>
              </w:rPr>
              <w:t xml:space="preserve"> </w:t>
            </w:r>
            <w:r>
              <w:rPr>
                <w:i/>
                <w:spacing w:val="-10"/>
                <w:position w:val="1"/>
                <w:sz w:val="15"/>
              </w:rPr>
              <w:t>:</w:t>
            </w:r>
            <w:r>
              <w:rPr>
                <w:rFonts w:ascii="Times New Roman" w:hAnsi="Times New Roman"/>
                <w:position w:val="1"/>
                <w:sz w:val="15"/>
              </w:rPr>
              <w:tab/>
            </w:r>
            <w:r>
              <w:rPr>
                <w:rFonts w:ascii="Arial MT" w:hAnsi="Arial MT"/>
                <w:spacing w:val="-5"/>
                <w:sz w:val="18"/>
              </w:rPr>
              <w:t>MV</w:t>
            </w:r>
          </w:p>
        </w:tc>
      </w:tr>
    </w:tbl>
    <w:p w14:paraId="321DD964" w14:textId="77777777" w:rsidR="00C05DD7" w:rsidRDefault="00447593">
      <w:pPr>
        <w:tabs>
          <w:tab w:val="left" w:pos="8143"/>
          <w:tab w:val="left" w:pos="9278"/>
        </w:tabs>
        <w:spacing w:before="88"/>
        <w:ind w:left="204"/>
        <w:rPr>
          <w:sz w:val="18"/>
        </w:rPr>
      </w:pPr>
      <w:r>
        <w:rPr>
          <w:position w:val="2"/>
          <w:sz w:val="12"/>
        </w:rPr>
        <w:t>Ce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document,</w:t>
      </w:r>
      <w:r>
        <w:rPr>
          <w:rFonts w:ascii="Times New Roman" w:hAnsi="Times New Roman"/>
          <w:spacing w:val="-2"/>
          <w:position w:val="2"/>
          <w:sz w:val="12"/>
        </w:rPr>
        <w:t xml:space="preserve"> </w:t>
      </w:r>
      <w:r>
        <w:rPr>
          <w:position w:val="2"/>
          <w:sz w:val="12"/>
        </w:rPr>
        <w:t>propriété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de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INGEROP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Conseil</w:t>
      </w:r>
      <w:r>
        <w:rPr>
          <w:rFonts w:ascii="Times New Roman" w:hAnsi="Times New Roman"/>
          <w:spacing w:val="-4"/>
          <w:position w:val="2"/>
          <w:sz w:val="12"/>
        </w:rPr>
        <w:t xml:space="preserve"> </w:t>
      </w:r>
      <w:r>
        <w:rPr>
          <w:position w:val="2"/>
          <w:sz w:val="12"/>
        </w:rPr>
        <w:t>&amp;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Ingénierie,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position w:val="2"/>
          <w:sz w:val="12"/>
        </w:rPr>
        <w:t>ne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peut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être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reproduit</w:t>
      </w:r>
      <w:r>
        <w:rPr>
          <w:rFonts w:ascii="Times New Roman" w:hAnsi="Times New Roman"/>
          <w:spacing w:val="-4"/>
          <w:position w:val="2"/>
          <w:sz w:val="12"/>
        </w:rPr>
        <w:t xml:space="preserve"> </w:t>
      </w:r>
      <w:r>
        <w:rPr>
          <w:position w:val="2"/>
          <w:sz w:val="12"/>
        </w:rPr>
        <w:t>ou</w:t>
      </w:r>
      <w:r>
        <w:rPr>
          <w:rFonts w:ascii="Times New Roman" w:hAnsi="Times New Roman"/>
          <w:position w:val="2"/>
          <w:sz w:val="12"/>
        </w:rPr>
        <w:t xml:space="preserve"> </w:t>
      </w:r>
      <w:r>
        <w:rPr>
          <w:position w:val="2"/>
          <w:sz w:val="12"/>
        </w:rPr>
        <w:t>divulgué</w:t>
      </w:r>
      <w:r>
        <w:rPr>
          <w:rFonts w:ascii="Times New Roman" w:hAnsi="Times New Roman"/>
          <w:spacing w:val="-1"/>
          <w:position w:val="2"/>
          <w:sz w:val="12"/>
        </w:rPr>
        <w:t xml:space="preserve"> </w:t>
      </w:r>
      <w:r>
        <w:rPr>
          <w:position w:val="2"/>
          <w:sz w:val="12"/>
        </w:rPr>
        <w:t>sans</w:t>
      </w:r>
      <w:r>
        <w:rPr>
          <w:rFonts w:ascii="Times New Roman" w:hAnsi="Times New Roman"/>
          <w:spacing w:val="-2"/>
          <w:position w:val="2"/>
          <w:sz w:val="12"/>
        </w:rPr>
        <w:t xml:space="preserve"> </w:t>
      </w:r>
      <w:r>
        <w:rPr>
          <w:position w:val="2"/>
          <w:sz w:val="12"/>
        </w:rPr>
        <w:t>son</w:t>
      </w:r>
      <w:r>
        <w:rPr>
          <w:rFonts w:ascii="Times New Roman" w:hAnsi="Times New Roman"/>
          <w:spacing w:val="-3"/>
          <w:position w:val="2"/>
          <w:sz w:val="12"/>
        </w:rPr>
        <w:t xml:space="preserve"> </w:t>
      </w:r>
      <w:r>
        <w:rPr>
          <w:spacing w:val="-2"/>
          <w:position w:val="2"/>
          <w:sz w:val="12"/>
        </w:rPr>
        <w:t>autorisation</w:t>
      </w:r>
      <w:r>
        <w:rPr>
          <w:rFonts w:ascii="Times New Roman" w:hAnsi="Times New Roman"/>
          <w:position w:val="2"/>
          <w:sz w:val="12"/>
        </w:rPr>
        <w:tab/>
      </w:r>
      <w:r>
        <w:rPr>
          <w:rFonts w:ascii="Arial" w:hAnsi="Arial"/>
          <w:i/>
          <w:position w:val="1"/>
          <w:sz w:val="15"/>
        </w:rPr>
        <w:t>N°</w:t>
      </w:r>
      <w:r>
        <w:rPr>
          <w:rFonts w:ascii="Times New Roman" w:hAnsi="Times New Roman"/>
          <w:spacing w:val="-1"/>
          <w:position w:val="1"/>
          <w:sz w:val="15"/>
        </w:rPr>
        <w:t xml:space="preserve"> </w:t>
      </w:r>
      <w:r>
        <w:rPr>
          <w:rFonts w:ascii="Arial" w:hAnsi="Arial"/>
          <w:i/>
          <w:position w:val="1"/>
          <w:sz w:val="15"/>
        </w:rPr>
        <w:t>d’affaire</w:t>
      </w:r>
      <w:r>
        <w:rPr>
          <w:rFonts w:ascii="Times New Roman" w:hAnsi="Times New Roman"/>
          <w:spacing w:val="1"/>
          <w:position w:val="1"/>
          <w:sz w:val="15"/>
        </w:rPr>
        <w:t xml:space="preserve"> </w:t>
      </w:r>
      <w:r>
        <w:rPr>
          <w:rFonts w:ascii="Arial" w:hAnsi="Arial"/>
          <w:i/>
          <w:spacing w:val="-10"/>
          <w:position w:val="1"/>
          <w:sz w:val="15"/>
        </w:rPr>
        <w:t>:</w:t>
      </w:r>
      <w:r>
        <w:rPr>
          <w:rFonts w:ascii="Times New Roman" w:hAnsi="Times New Roman"/>
          <w:position w:val="1"/>
          <w:sz w:val="15"/>
        </w:rPr>
        <w:tab/>
      </w:r>
      <w:r>
        <w:rPr>
          <w:spacing w:val="-2"/>
          <w:sz w:val="18"/>
        </w:rPr>
        <w:t>EE645800</w:t>
      </w:r>
    </w:p>
    <w:p w14:paraId="3E299EE1" w14:textId="77777777" w:rsidR="00C05DD7" w:rsidRDefault="00C05DD7">
      <w:pPr>
        <w:rPr>
          <w:sz w:val="18"/>
        </w:rPr>
        <w:sectPr w:rsidR="00C05DD7">
          <w:type w:val="continuous"/>
          <w:pgSz w:w="11900" w:h="16840"/>
          <w:pgMar w:top="580" w:right="708" w:bottom="280" w:left="708" w:header="720" w:footer="720" w:gutter="0"/>
          <w:pgBorders w:offsetFrom="page">
            <w:top w:val="single" w:sz="4" w:space="28" w:color="000000"/>
            <w:left w:val="single" w:sz="4" w:space="28" w:color="000000"/>
            <w:bottom w:val="single" w:sz="4" w:space="31" w:color="000000"/>
            <w:right w:val="single" w:sz="4" w:space="27" w:color="000000"/>
          </w:pgBorders>
          <w:cols w:space="720"/>
        </w:sectPr>
      </w:pPr>
    </w:p>
    <w:p w14:paraId="5DC0F780" w14:textId="77777777" w:rsidR="00C05DD7" w:rsidRDefault="00C05DD7">
      <w:pPr>
        <w:pStyle w:val="Corpsdetexte"/>
        <w:rPr>
          <w:sz w:val="26"/>
        </w:rPr>
      </w:pPr>
    </w:p>
    <w:p w14:paraId="4EE3DA91" w14:textId="77777777" w:rsidR="00C05DD7" w:rsidRDefault="00C05DD7">
      <w:pPr>
        <w:pStyle w:val="Corpsdetexte"/>
        <w:spacing w:before="23"/>
        <w:rPr>
          <w:sz w:val="26"/>
        </w:rPr>
      </w:pPr>
    </w:p>
    <w:p w14:paraId="1644CA30" w14:textId="77777777" w:rsidR="00C05DD7" w:rsidRDefault="00447593">
      <w:pPr>
        <w:ind w:left="11" w:right="10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noProof/>
          <w:sz w:val="26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7CEC851" wp14:editId="32E7A8A3">
                <wp:simplePos x="0" y="0"/>
                <wp:positionH relativeFrom="page">
                  <wp:posOffset>701039</wp:posOffset>
                </wp:positionH>
                <wp:positionV relativeFrom="paragraph">
                  <wp:posOffset>203732</wp:posOffset>
                </wp:positionV>
                <wp:extent cx="6156960" cy="63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6350">
                              <a:moveTo>
                                <a:pt x="615695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959" y="6095"/>
                              </a:lnTo>
                              <a:lnTo>
                                <a:pt x="6156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89EDD" id="Graphic 14" o:spid="_x0000_s1026" style="position:absolute;margin-left:55.2pt;margin-top:16.05pt;width:484.8pt;height: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" path="m6156959,l,,,6095r6156959,l6156959,xe" fillcolor="black" stroked="f">
                <v:path arrowok="t"/>
                <w10:wrap anchorx="page"/>
              </v:shape>
            </w:pict>
          </mc:Fallback>
        </mc:AlternateContent>
      </w:r>
      <w:r>
        <w:rPr>
          <w:rFonts w:ascii="Arial" w:hAnsi="Arial"/>
          <w:b/>
          <w:sz w:val="26"/>
        </w:rPr>
        <w:t>TABLE</w:t>
      </w:r>
      <w:r>
        <w:rPr>
          <w:rFonts w:ascii="Times New Roman" w:hAnsi="Times New Roman"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DES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Arial" w:hAnsi="Arial"/>
          <w:b/>
          <w:spacing w:val="-2"/>
          <w:sz w:val="26"/>
        </w:rPr>
        <w:t>MATIÈRES</w:t>
      </w:r>
    </w:p>
    <w:sdt>
      <w:sdtPr>
        <w:id w:val="397415122"/>
        <w:docPartObj>
          <w:docPartGallery w:val="Table of Contents"/>
          <w:docPartUnique/>
        </w:docPartObj>
      </w:sdtPr>
      <w:sdtEndPr/>
      <w:sdtContent>
        <w:p w14:paraId="680D6149" w14:textId="77777777" w:rsidR="00C05DD7" w:rsidRDefault="00341F5C">
          <w:pPr>
            <w:pStyle w:val="TM1"/>
            <w:tabs>
              <w:tab w:val="right" w:leader="dot" w:pos="9497"/>
            </w:tabs>
            <w:spacing w:before="271"/>
            <w:ind w:left="991"/>
          </w:pPr>
          <w:hyperlink w:anchor="_TOC_250008" w:history="1">
            <w:r w:rsidR="00447593">
              <w:rPr>
                <w:spacing w:val="-2"/>
              </w:rPr>
              <w:t>PREAMBULE</w:t>
            </w:r>
            <w:r w:rsidR="00447593">
              <w:rPr>
                <w:rFonts w:ascii="Times New Roman"/>
                <w:b w:val="0"/>
              </w:rPr>
              <w:tab/>
            </w:r>
            <w:r w:rsidR="00447593">
              <w:rPr>
                <w:spacing w:val="-10"/>
              </w:rPr>
              <w:t>3</w:t>
            </w:r>
          </w:hyperlink>
        </w:p>
        <w:p w14:paraId="645A2328" w14:textId="77777777" w:rsidR="00C05DD7" w:rsidRDefault="00341F5C">
          <w:pPr>
            <w:pStyle w:val="TM2"/>
            <w:numPr>
              <w:ilvl w:val="1"/>
              <w:numId w:val="18"/>
            </w:numPr>
            <w:tabs>
              <w:tab w:val="left" w:pos="1699"/>
              <w:tab w:val="right" w:leader="dot" w:pos="9496"/>
            </w:tabs>
            <w:spacing w:before="98"/>
            <w:ind w:left="1699" w:hanging="423"/>
          </w:pPr>
          <w:hyperlink w:anchor="_TOC_250007" w:history="1">
            <w:r w:rsidR="00447593">
              <w:t>Observations</w:t>
            </w:r>
            <w:r w:rsidR="00447593">
              <w:rPr>
                <w:rFonts w:ascii="Times New Roman" w:hAnsi="Times New Roman"/>
                <w:spacing w:val="-6"/>
              </w:rPr>
              <w:t xml:space="preserve"> </w:t>
            </w:r>
            <w:r w:rsidR="00447593">
              <w:t>générales</w:t>
            </w:r>
            <w:r w:rsidR="00447593">
              <w:rPr>
                <w:rFonts w:ascii="Times New Roman" w:hAnsi="Times New Roman"/>
                <w:spacing w:val="-4"/>
              </w:rPr>
              <w:t xml:space="preserve"> </w:t>
            </w:r>
            <w:r w:rsidR="00447593">
              <w:t>sur</w:t>
            </w:r>
            <w:r w:rsidR="00447593">
              <w:rPr>
                <w:rFonts w:ascii="Times New Roman" w:hAnsi="Times New Roman"/>
                <w:spacing w:val="-4"/>
              </w:rPr>
              <w:t xml:space="preserve"> </w:t>
            </w:r>
            <w:r w:rsidR="00447593">
              <w:t>les</w:t>
            </w:r>
            <w:r w:rsidR="00447593">
              <w:rPr>
                <w:rFonts w:ascii="Times New Roman" w:hAnsi="Times New Roman"/>
                <w:spacing w:val="-4"/>
              </w:rPr>
              <w:t xml:space="preserve"> </w:t>
            </w:r>
            <w:r w:rsidR="00447593">
              <w:rPr>
                <w:spacing w:val="-4"/>
              </w:rPr>
              <w:t>prix</w:t>
            </w:r>
            <w:r w:rsidR="00447593">
              <w:rPr>
                <w:rFonts w:ascii="Times New Roman" w:hAnsi="Times New Roman"/>
              </w:rPr>
              <w:tab/>
            </w:r>
            <w:r w:rsidR="00447593">
              <w:rPr>
                <w:spacing w:val="-10"/>
              </w:rPr>
              <w:t>3</w:t>
            </w:r>
          </w:hyperlink>
        </w:p>
        <w:p w14:paraId="7103961C" w14:textId="77777777" w:rsidR="00C05DD7" w:rsidRDefault="00341F5C">
          <w:pPr>
            <w:pStyle w:val="TM2"/>
            <w:numPr>
              <w:ilvl w:val="1"/>
              <w:numId w:val="18"/>
            </w:numPr>
            <w:tabs>
              <w:tab w:val="left" w:pos="1699"/>
              <w:tab w:val="right" w:leader="dot" w:pos="9496"/>
            </w:tabs>
            <w:spacing w:before="60"/>
            <w:ind w:left="1699" w:hanging="423"/>
          </w:pPr>
          <w:hyperlink w:anchor="_TOC_250006" w:history="1">
            <w:r w:rsidR="00447593">
              <w:rPr>
                <w:spacing w:val="-2"/>
              </w:rPr>
              <w:t>Quantités</w:t>
            </w:r>
            <w:r w:rsidR="00447593">
              <w:rPr>
                <w:rFonts w:ascii="Times New Roman" w:hAnsi="Times New Roman"/>
              </w:rPr>
              <w:tab/>
            </w:r>
            <w:r w:rsidR="00447593">
              <w:rPr>
                <w:spacing w:val="-10"/>
              </w:rPr>
              <w:t>3</w:t>
            </w:r>
          </w:hyperlink>
        </w:p>
        <w:p w14:paraId="31A2B58C" w14:textId="77777777" w:rsidR="00C05DD7" w:rsidRDefault="00341F5C">
          <w:pPr>
            <w:pStyle w:val="TM2"/>
            <w:numPr>
              <w:ilvl w:val="1"/>
              <w:numId w:val="18"/>
            </w:numPr>
            <w:tabs>
              <w:tab w:val="left" w:pos="1699"/>
              <w:tab w:val="right" w:leader="dot" w:pos="9496"/>
            </w:tabs>
            <w:ind w:left="1699" w:hanging="423"/>
          </w:pPr>
          <w:hyperlink w:anchor="_TOC_250005" w:history="1">
            <w:r w:rsidR="00447593">
              <w:t>Matériels</w:t>
            </w:r>
            <w:r w:rsidR="00447593">
              <w:rPr>
                <w:rFonts w:ascii="Times New Roman" w:hAnsi="Times New Roman"/>
                <w:spacing w:val="-1"/>
              </w:rPr>
              <w:t xml:space="preserve"> </w:t>
            </w:r>
            <w:r w:rsidR="00447593">
              <w:t>de</w:t>
            </w:r>
            <w:r w:rsidR="00447593">
              <w:rPr>
                <w:rFonts w:ascii="Times New Roman" w:hAnsi="Times New Roman"/>
                <w:spacing w:val="-4"/>
              </w:rPr>
              <w:t xml:space="preserve"> </w:t>
            </w:r>
            <w:r w:rsidR="00447593">
              <w:rPr>
                <w:spacing w:val="-2"/>
              </w:rPr>
              <w:t>chantier</w:t>
            </w:r>
            <w:r w:rsidR="00447593">
              <w:rPr>
                <w:rFonts w:ascii="Times New Roman" w:hAnsi="Times New Roman"/>
              </w:rPr>
              <w:tab/>
            </w:r>
            <w:r w:rsidR="00447593">
              <w:rPr>
                <w:spacing w:val="-10"/>
              </w:rPr>
              <w:t>3</w:t>
            </w:r>
          </w:hyperlink>
        </w:p>
        <w:p w14:paraId="4A1B7BA0" w14:textId="77777777" w:rsidR="00C05DD7" w:rsidRDefault="00341F5C">
          <w:pPr>
            <w:pStyle w:val="TM2"/>
            <w:numPr>
              <w:ilvl w:val="1"/>
              <w:numId w:val="18"/>
            </w:numPr>
            <w:tabs>
              <w:tab w:val="left" w:pos="1699"/>
              <w:tab w:val="right" w:leader="dot" w:pos="9496"/>
            </w:tabs>
            <w:spacing w:before="62"/>
            <w:ind w:left="1699" w:hanging="423"/>
          </w:pPr>
          <w:hyperlink w:anchor="_TOC_250004" w:history="1">
            <w:r w:rsidR="00447593">
              <w:t>Sujétions</w:t>
            </w:r>
            <w:r w:rsidR="00447593">
              <w:rPr>
                <w:rFonts w:ascii="Times New Roman" w:hAnsi="Times New Roman"/>
                <w:spacing w:val="-6"/>
              </w:rPr>
              <w:t xml:space="preserve"> </w:t>
            </w:r>
            <w:r w:rsidR="00447593">
              <w:t>particulières</w:t>
            </w:r>
            <w:r w:rsidR="00447593">
              <w:rPr>
                <w:rFonts w:ascii="Times New Roman" w:hAnsi="Times New Roman"/>
                <w:spacing w:val="-5"/>
              </w:rPr>
              <w:t xml:space="preserve"> </w:t>
            </w:r>
            <w:r w:rsidR="00447593">
              <w:t>à</w:t>
            </w:r>
            <w:r w:rsidR="00447593">
              <w:rPr>
                <w:rFonts w:ascii="Times New Roman" w:hAnsi="Times New Roman"/>
                <w:spacing w:val="-3"/>
              </w:rPr>
              <w:t xml:space="preserve"> </w:t>
            </w:r>
            <w:r w:rsidR="00447593">
              <w:t>certains</w:t>
            </w:r>
            <w:r w:rsidR="00447593">
              <w:rPr>
                <w:rFonts w:ascii="Times New Roman" w:hAnsi="Times New Roman"/>
                <w:spacing w:val="-4"/>
              </w:rPr>
              <w:t xml:space="preserve"> </w:t>
            </w:r>
            <w:r w:rsidR="00447593">
              <w:rPr>
                <w:spacing w:val="-4"/>
              </w:rPr>
              <w:t>prix</w:t>
            </w:r>
            <w:r w:rsidR="00447593">
              <w:rPr>
                <w:rFonts w:ascii="Times New Roman" w:hAnsi="Times New Roman"/>
              </w:rPr>
              <w:tab/>
            </w:r>
            <w:r w:rsidR="00447593">
              <w:rPr>
                <w:spacing w:val="-10"/>
              </w:rPr>
              <w:t>4</w:t>
            </w:r>
          </w:hyperlink>
        </w:p>
        <w:p w14:paraId="1B6272B5" w14:textId="77777777" w:rsidR="00C05DD7" w:rsidRDefault="00341F5C">
          <w:pPr>
            <w:pStyle w:val="TM2"/>
            <w:numPr>
              <w:ilvl w:val="1"/>
              <w:numId w:val="18"/>
            </w:numPr>
            <w:tabs>
              <w:tab w:val="left" w:pos="1699"/>
              <w:tab w:val="right" w:leader="dot" w:pos="9495"/>
            </w:tabs>
            <w:ind w:left="1699" w:hanging="423"/>
          </w:pPr>
          <w:hyperlink w:anchor="_TOC_250003" w:history="1">
            <w:r w:rsidR="00447593">
              <w:t>Divers</w:t>
            </w:r>
            <w:r w:rsidR="00447593">
              <w:rPr>
                <w:rFonts w:ascii="Times New Roman" w:hAnsi="Times New Roman"/>
                <w:spacing w:val="-6"/>
              </w:rPr>
              <w:t xml:space="preserve"> </w:t>
            </w:r>
            <w:r w:rsidR="00447593">
              <w:t>–</w:t>
            </w:r>
            <w:r w:rsidR="00447593">
              <w:rPr>
                <w:rFonts w:ascii="Times New Roman" w:hAnsi="Times New Roman"/>
                <w:spacing w:val="-1"/>
              </w:rPr>
              <w:t xml:space="preserve"> </w:t>
            </w:r>
            <w:r w:rsidR="00447593">
              <w:t>Abréviations</w:t>
            </w:r>
            <w:r w:rsidR="00447593">
              <w:rPr>
                <w:rFonts w:ascii="Times New Roman" w:hAnsi="Times New Roman"/>
                <w:spacing w:val="-3"/>
              </w:rPr>
              <w:t xml:space="preserve"> </w:t>
            </w:r>
            <w:r w:rsidR="00447593">
              <w:rPr>
                <w:spacing w:val="-2"/>
              </w:rPr>
              <w:t>utilisées</w:t>
            </w:r>
            <w:r w:rsidR="00447593">
              <w:rPr>
                <w:rFonts w:ascii="Times New Roman" w:hAnsi="Times New Roman"/>
              </w:rPr>
              <w:tab/>
            </w:r>
            <w:r w:rsidR="00447593">
              <w:rPr>
                <w:spacing w:val="-10"/>
              </w:rPr>
              <w:t>6</w:t>
            </w:r>
          </w:hyperlink>
        </w:p>
        <w:p w14:paraId="2AD74B78" w14:textId="77777777" w:rsidR="00C05DD7" w:rsidRDefault="00341F5C">
          <w:pPr>
            <w:pStyle w:val="TM1"/>
            <w:tabs>
              <w:tab w:val="right" w:leader="dot" w:pos="9497"/>
            </w:tabs>
            <w:rPr>
              <w:position w:val="1"/>
            </w:rPr>
          </w:pPr>
          <w:hyperlink w:anchor="_TOC_250002" w:history="1">
            <w:r w:rsidR="00447593">
              <w:rPr>
                <w:b w:val="0"/>
                <w:noProof/>
              </w:rPr>
              <w:drawing>
                <wp:inline distT="0" distB="0" distL="0" distR="0" wp14:anchorId="7C3D4D8D" wp14:editId="56D52058">
                  <wp:extent cx="819912" cy="100583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912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7593">
              <w:rPr>
                <w:rFonts w:ascii="Times New Roman"/>
                <w:b w:val="0"/>
                <w:spacing w:val="33"/>
                <w:position w:val="1"/>
              </w:rPr>
              <w:t xml:space="preserve"> </w:t>
            </w:r>
            <w:r w:rsidR="00447593">
              <w:rPr>
                <w:position w:val="1"/>
              </w:rPr>
              <w:t>PRIX</w:t>
            </w:r>
            <w:r w:rsidR="00447593">
              <w:rPr>
                <w:rFonts w:asci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GENERAUX</w:t>
            </w:r>
            <w:r w:rsidR="00447593">
              <w:rPr>
                <w:rFonts w:ascii="Times New Roman"/>
                <w:b w:val="0"/>
                <w:position w:val="1"/>
              </w:rPr>
              <w:tab/>
            </w:r>
            <w:r w:rsidR="00447593">
              <w:rPr>
                <w:spacing w:val="-10"/>
                <w:position w:val="1"/>
              </w:rPr>
              <w:t>7</w:t>
            </w:r>
          </w:hyperlink>
        </w:p>
        <w:p w14:paraId="2076F989" w14:textId="77777777" w:rsidR="00C05DD7" w:rsidRDefault="00341F5C">
          <w:pPr>
            <w:pStyle w:val="TM1"/>
            <w:tabs>
              <w:tab w:val="right" w:leader="dot" w:pos="9494"/>
            </w:tabs>
            <w:spacing w:before="241"/>
            <w:rPr>
              <w:position w:val="1"/>
            </w:rPr>
          </w:pPr>
          <w:hyperlink w:anchor="_TOC_250001" w:history="1">
            <w:r w:rsidR="00447593">
              <w:rPr>
                <w:b w:val="0"/>
                <w:noProof/>
              </w:rPr>
              <w:drawing>
                <wp:inline distT="0" distB="0" distL="0" distR="0" wp14:anchorId="4946AF34" wp14:editId="37BC328F">
                  <wp:extent cx="819912" cy="100583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912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7593">
              <w:rPr>
                <w:rFonts w:ascii="Times New Roman" w:hAnsi="Times New Roman"/>
                <w:b w:val="0"/>
                <w:spacing w:val="17"/>
                <w:position w:val="1"/>
              </w:rPr>
              <w:t xml:space="preserve"> </w:t>
            </w:r>
            <w:r w:rsidR="00447593">
              <w:rPr>
                <w:position w:val="1"/>
              </w:rPr>
              <w:t>TRAVAUX</w:t>
            </w:r>
            <w:r w:rsidR="00447593">
              <w:rPr>
                <w:rFonts w:ascii="Times New Roman" w:hAns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PREPARATOIRES</w:t>
            </w:r>
            <w:r w:rsidR="00447593">
              <w:rPr>
                <w:rFonts w:ascii="Times New Roman" w:hAns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–</w:t>
            </w:r>
            <w:r w:rsidR="00447593">
              <w:rPr>
                <w:rFonts w:ascii="Times New Roman" w:hAns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TERRASSEMENTS</w:t>
            </w:r>
            <w:r w:rsidR="00447593">
              <w:rPr>
                <w:rFonts w:ascii="Times New Roman" w:hAns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-</w:t>
            </w:r>
            <w:r w:rsidR="00447593">
              <w:rPr>
                <w:rFonts w:ascii="Times New Roman" w:hAns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DEMOLITIONS</w:t>
            </w:r>
            <w:r w:rsidR="00447593">
              <w:rPr>
                <w:rFonts w:ascii="Times New Roman" w:hAnsi="Times New Roman"/>
                <w:b w:val="0"/>
                <w:position w:val="1"/>
              </w:rPr>
              <w:tab/>
            </w:r>
            <w:r w:rsidR="00447593">
              <w:rPr>
                <w:spacing w:val="-5"/>
                <w:position w:val="1"/>
              </w:rPr>
              <w:t>15</w:t>
            </w:r>
          </w:hyperlink>
        </w:p>
        <w:p w14:paraId="0F4FC66D" w14:textId="77777777" w:rsidR="00C05DD7" w:rsidRDefault="00341F5C">
          <w:pPr>
            <w:pStyle w:val="TM1"/>
            <w:tabs>
              <w:tab w:val="right" w:leader="dot" w:pos="9494"/>
            </w:tabs>
            <w:spacing w:before="240"/>
            <w:rPr>
              <w:position w:val="1"/>
            </w:rPr>
          </w:pPr>
          <w:hyperlink w:anchor="_TOC_250000" w:history="1">
            <w:r w:rsidR="00447593">
              <w:rPr>
                <w:b w:val="0"/>
                <w:noProof/>
              </w:rPr>
              <w:drawing>
                <wp:inline distT="0" distB="0" distL="0" distR="0" wp14:anchorId="49EC7B87" wp14:editId="104BD33F">
                  <wp:extent cx="819912" cy="100583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912" cy="100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7593">
              <w:rPr>
                <w:rFonts w:ascii="Times New Roman"/>
                <w:b w:val="0"/>
                <w:spacing w:val="32"/>
                <w:position w:val="1"/>
              </w:rPr>
              <w:t xml:space="preserve"> </w:t>
            </w:r>
            <w:r w:rsidR="00447593">
              <w:rPr>
                <w:position w:val="1"/>
              </w:rPr>
              <w:t>GENIE</w:t>
            </w:r>
            <w:r w:rsidR="00447593">
              <w:rPr>
                <w:rFonts w:ascii="Times New Roman"/>
                <w:b w:val="0"/>
                <w:position w:val="1"/>
              </w:rPr>
              <w:t xml:space="preserve"> </w:t>
            </w:r>
            <w:r w:rsidR="00447593">
              <w:rPr>
                <w:position w:val="1"/>
              </w:rPr>
              <w:t>CIVIL</w:t>
            </w:r>
            <w:r w:rsidR="00447593">
              <w:rPr>
                <w:rFonts w:ascii="Times New Roman"/>
                <w:b w:val="0"/>
                <w:position w:val="1"/>
              </w:rPr>
              <w:tab/>
            </w:r>
            <w:r w:rsidR="00447593">
              <w:rPr>
                <w:spacing w:val="-5"/>
                <w:position w:val="1"/>
              </w:rPr>
              <w:t>17</w:t>
            </w:r>
          </w:hyperlink>
        </w:p>
      </w:sdtContent>
    </w:sdt>
    <w:p w14:paraId="027C0C48" w14:textId="77777777" w:rsidR="00C05DD7" w:rsidRDefault="00C05DD7">
      <w:pPr>
        <w:sectPr w:rsidR="00C05DD7">
          <w:headerReference w:type="default" r:id="rId15"/>
          <w:footerReference w:type="default" r:id="rId16"/>
          <w:pgSz w:w="11900" w:h="16840"/>
          <w:pgMar w:top="1160" w:right="708" w:bottom="1000" w:left="708" w:header="715" w:footer="819" w:gutter="0"/>
          <w:pgNumType w:start="2"/>
          <w:cols w:space="720"/>
        </w:sectPr>
      </w:pPr>
    </w:p>
    <w:p w14:paraId="6BEFE0F9" w14:textId="77777777" w:rsidR="00C05DD7" w:rsidRDefault="00447593">
      <w:pPr>
        <w:pStyle w:val="Titre1"/>
        <w:spacing w:before="393"/>
        <w:ind w:right="1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1424" behindDoc="1" locked="0" layoutInCell="1" allowOverlap="1" wp14:anchorId="47F3CC43" wp14:editId="6EEFFEE7">
                <wp:simplePos x="0" y="0"/>
                <wp:positionH relativeFrom="page">
                  <wp:posOffset>701039</wp:posOffset>
                </wp:positionH>
                <wp:positionV relativeFrom="paragraph">
                  <wp:posOffset>451731</wp:posOffset>
                </wp:positionV>
                <wp:extent cx="6156960" cy="635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6350">
                              <a:moveTo>
                                <a:pt x="615695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959" y="6095"/>
                              </a:lnTo>
                              <a:lnTo>
                                <a:pt x="6156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1572E4" id="Graphic 18" o:spid="_x0000_s1026" style="position:absolute;margin-left:55.2pt;margin-top:35.55pt;width:484.8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" path="m6156959,l,,,6095r6156959,l6156959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0" w:name="_TOC_250008"/>
      <w:bookmarkEnd w:id="0"/>
      <w:r>
        <w:rPr>
          <w:spacing w:val="-2"/>
        </w:rPr>
        <w:t>PREAMBULE</w:t>
      </w:r>
    </w:p>
    <w:p w14:paraId="6C96A0D9" w14:textId="77777777" w:rsidR="00C05DD7" w:rsidRDefault="00447593">
      <w:pPr>
        <w:pStyle w:val="Corpsdetexte"/>
        <w:spacing w:before="199"/>
        <w:ind w:left="424"/>
        <w:jc w:val="both"/>
      </w:pPr>
      <w:r>
        <w:t>Tous</w:t>
      </w:r>
      <w:r>
        <w:rPr>
          <w:rFonts w:ascii="Times New Roman" w:hAnsi="Times New Roman"/>
          <w:spacing w:val="-1"/>
        </w:rPr>
        <w:t xml:space="preserve"> </w:t>
      </w:r>
      <w:r>
        <w:t>les</w:t>
      </w:r>
      <w:r>
        <w:rPr>
          <w:rFonts w:ascii="Times New Roman" w:hAnsi="Times New Roman"/>
          <w:spacing w:val="2"/>
        </w:rPr>
        <w:t xml:space="preserve"> </w:t>
      </w:r>
      <w:r>
        <w:t>montants</w:t>
      </w:r>
      <w:r>
        <w:rPr>
          <w:rFonts w:ascii="Times New Roman" w:hAnsi="Times New Roman"/>
          <w:spacing w:val="-1"/>
        </w:rPr>
        <w:t xml:space="preserve"> </w:t>
      </w:r>
      <w:r>
        <w:t>figurant</w:t>
      </w:r>
      <w:r>
        <w:rPr>
          <w:rFonts w:ascii="Times New Roman" w:hAnsi="Times New Roman"/>
          <w:spacing w:val="1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  <w:spacing w:val="-3"/>
        </w:rPr>
        <w:t xml:space="preserve"> </w:t>
      </w:r>
      <w:r>
        <w:t>présent</w:t>
      </w:r>
      <w:r>
        <w:rPr>
          <w:rFonts w:ascii="Times New Roman" w:hAnsi="Times New Roman"/>
          <w:spacing w:val="-1"/>
        </w:rPr>
        <w:t xml:space="preserve"> </w:t>
      </w:r>
      <w:r>
        <w:t>document</w:t>
      </w:r>
      <w:r>
        <w:rPr>
          <w:rFonts w:ascii="Times New Roman" w:hAnsi="Times New Roman"/>
          <w:spacing w:val="1"/>
        </w:rPr>
        <w:t xml:space="preserve"> </w:t>
      </w:r>
      <w:r>
        <w:t>sont</w:t>
      </w:r>
      <w:r>
        <w:rPr>
          <w:rFonts w:ascii="Times New Roman" w:hAnsi="Times New Roman"/>
          <w:spacing w:val="-1"/>
        </w:rPr>
        <w:t xml:space="preserve"> </w:t>
      </w:r>
      <w:r>
        <w:t>exprimés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Euros.</w:t>
      </w:r>
    </w:p>
    <w:p w14:paraId="69A5A76E" w14:textId="77777777" w:rsidR="00C05DD7" w:rsidRDefault="00C05DD7">
      <w:pPr>
        <w:pStyle w:val="Corpsdetexte"/>
        <w:spacing w:before="1"/>
      </w:pPr>
    </w:p>
    <w:p w14:paraId="131517E2" w14:textId="77777777" w:rsidR="00C05DD7" w:rsidRDefault="00447593">
      <w:pPr>
        <w:pStyle w:val="Titre2"/>
        <w:numPr>
          <w:ilvl w:val="1"/>
          <w:numId w:val="17"/>
        </w:numPr>
        <w:tabs>
          <w:tab w:val="left" w:pos="846"/>
        </w:tabs>
        <w:ind w:left="846" w:hanging="359"/>
      </w:pPr>
      <w:bookmarkStart w:id="1" w:name="_TOC_250007"/>
      <w:r>
        <w:t>OBSERVATIONS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GÉNÉRALES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SUR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LES</w:t>
      </w:r>
      <w:r>
        <w:rPr>
          <w:rFonts w:ascii="Times New Roman" w:hAnsi="Times New Roman"/>
          <w:b w:val="0"/>
          <w:spacing w:val="-9"/>
        </w:rPr>
        <w:t xml:space="preserve"> </w:t>
      </w:r>
      <w:bookmarkEnd w:id="1"/>
      <w:r>
        <w:rPr>
          <w:spacing w:val="-4"/>
        </w:rPr>
        <w:t>PRIX</w:t>
      </w:r>
    </w:p>
    <w:p w14:paraId="2B41E250" w14:textId="77777777" w:rsidR="00C05DD7" w:rsidRDefault="00447593">
      <w:pPr>
        <w:pStyle w:val="Corpsdetexte"/>
        <w:spacing w:before="199"/>
        <w:ind w:left="424" w:right="422"/>
        <w:jc w:val="both"/>
      </w:pP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définis</w:t>
      </w:r>
      <w:r>
        <w:rPr>
          <w:rFonts w:ascii="Times New Roman" w:hAnsi="Times New Roman"/>
        </w:rPr>
        <w:t xml:space="preserve"> </w:t>
      </w:r>
      <w:r>
        <w:t>ci-après</w:t>
      </w:r>
      <w:r>
        <w:rPr>
          <w:rFonts w:ascii="Times New Roman" w:hAnsi="Times New Roman"/>
        </w:rPr>
        <w:t xml:space="preserve"> </w:t>
      </w:r>
      <w:r>
        <w:t>inclut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complète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décrits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règles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l’art.</w:t>
      </w:r>
    </w:p>
    <w:p w14:paraId="1993ED28" w14:textId="77777777" w:rsidR="00C05DD7" w:rsidRDefault="00447593">
      <w:pPr>
        <w:pStyle w:val="Corpsdetexte"/>
        <w:spacing w:before="228"/>
        <w:ind w:left="424" w:right="417"/>
        <w:jc w:val="both"/>
      </w:pP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main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(locations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matériels,</w:t>
      </w:r>
      <w:r>
        <w:rPr>
          <w:rFonts w:ascii="Times New Roman" w:hAnsi="Times New Roman"/>
        </w:rPr>
        <w:t xml:space="preserve"> </w:t>
      </w:r>
      <w:r>
        <w:t>dépréciations</w:t>
      </w:r>
      <w:r>
        <w:rPr>
          <w:rFonts w:ascii="Times New Roman" w:hAnsi="Times New Roman"/>
        </w:rPr>
        <w:t xml:space="preserve"> </w:t>
      </w:r>
      <w:r>
        <w:t>d’utilisations,</w:t>
      </w:r>
      <w:r>
        <w:rPr>
          <w:rFonts w:ascii="Times New Roman" w:hAnsi="Times New Roman"/>
        </w:rPr>
        <w:t xml:space="preserve"> </w:t>
      </w:r>
      <w:r>
        <w:t>combustibles,</w:t>
      </w:r>
      <w:r>
        <w:rPr>
          <w:rFonts w:ascii="Times New Roman" w:hAnsi="Times New Roman"/>
        </w:rPr>
        <w:t xml:space="preserve"> </w:t>
      </w:r>
      <w:r>
        <w:t>transformations</w:t>
      </w:r>
      <w:r>
        <w:rPr>
          <w:rFonts w:ascii="Times New Roman" w:hAnsi="Times New Roman"/>
        </w:rPr>
        <w:t xml:space="preserve"> </w:t>
      </w:r>
      <w:r>
        <w:t>etc…),</w:t>
      </w:r>
      <w:r>
        <w:rPr>
          <w:rFonts w:ascii="Times New Roman" w:hAnsi="Times New Roman"/>
        </w:rPr>
        <w:t xml:space="preserve"> </w:t>
      </w:r>
      <w:r>
        <w:t>d’études,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(suivant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mode</w:t>
      </w:r>
      <w:r>
        <w:rPr>
          <w:rFonts w:ascii="Times New Roman" w:hAnsi="Times New Roman"/>
        </w:rPr>
        <w:t xml:space="preserve"> </w:t>
      </w:r>
      <w:r>
        <w:t>opératoire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CCAP,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pièces,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marché)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incluses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rémunération</w:t>
      </w:r>
      <w:r>
        <w:rPr>
          <w:rFonts w:ascii="Times New Roman" w:hAnsi="Times New Roman"/>
          <w:spacing w:val="-11"/>
        </w:rPr>
        <w:t xml:space="preserve"> </w:t>
      </w:r>
      <w:r>
        <w:t>accessoire</w:t>
      </w:r>
      <w:r>
        <w:rPr>
          <w:rFonts w:ascii="Times New Roman" w:hAnsi="Times New Roman"/>
          <w:spacing w:val="-11"/>
        </w:rPr>
        <w:t xml:space="preserve"> </w:t>
      </w:r>
      <w:r>
        <w:t>dans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10"/>
        </w:rPr>
        <w:t xml:space="preserve"> </w:t>
      </w:r>
      <w:r>
        <w:t>du</w:t>
      </w:r>
      <w:r>
        <w:rPr>
          <w:rFonts w:ascii="Times New Roman" w:hAnsi="Times New Roman"/>
          <w:spacing w:val="-11"/>
        </w:rPr>
        <w:t xml:space="preserve"> </w:t>
      </w:r>
      <w:r>
        <w:t>présent</w:t>
      </w:r>
      <w:r>
        <w:rPr>
          <w:rFonts w:ascii="Times New Roman" w:hAnsi="Times New Roman"/>
          <w:spacing w:val="-10"/>
        </w:rPr>
        <w:t xml:space="preserve"> </w:t>
      </w:r>
      <w:r>
        <w:t>bordereau.</w:t>
      </w:r>
      <w:r>
        <w:rPr>
          <w:rFonts w:ascii="Times New Roman" w:hAnsi="Times New Roman"/>
          <w:spacing w:val="-10"/>
        </w:rPr>
        <w:t xml:space="preserve"> </w:t>
      </w:r>
      <w:r>
        <w:t>En</w:t>
      </w:r>
      <w:r>
        <w:rPr>
          <w:rFonts w:ascii="Times New Roman" w:hAnsi="Times New Roman"/>
          <w:spacing w:val="-11"/>
        </w:rPr>
        <w:t xml:space="preserve"> </w:t>
      </w:r>
      <w:r>
        <w:t>conséquence,</w:t>
      </w:r>
      <w:r>
        <w:rPr>
          <w:rFonts w:ascii="Times New Roman" w:hAnsi="Times New Roman"/>
          <w:spacing w:val="-10"/>
        </w:rPr>
        <w:t xml:space="preserve"> </w:t>
      </w:r>
      <w:r>
        <w:t>tous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prix</w:t>
      </w:r>
      <w:r>
        <w:rPr>
          <w:rFonts w:ascii="Times New Roman" w:hAnsi="Times New Roman"/>
          <w:spacing w:val="-10"/>
        </w:rPr>
        <w:t xml:space="preserve"> </w:t>
      </w:r>
      <w:r>
        <w:t>d’essais,</w:t>
      </w:r>
      <w:r>
        <w:rPr>
          <w:rFonts w:ascii="Times New Roman" w:hAnsi="Times New Roman"/>
          <w:spacing w:val="-10"/>
        </w:rPr>
        <w:t xml:space="preserve"> </w:t>
      </w:r>
      <w:r>
        <w:t>d’études,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dispositifs</w:t>
      </w:r>
      <w:r>
        <w:rPr>
          <w:rFonts w:ascii="Times New Roman" w:hAnsi="Times New Roman"/>
        </w:rPr>
        <w:t xml:space="preserve"> </w:t>
      </w:r>
      <w:r>
        <w:t>particuliers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réputés</w:t>
      </w:r>
      <w:r>
        <w:rPr>
          <w:rFonts w:ascii="Times New Roman" w:hAnsi="Times New Roman"/>
        </w:rPr>
        <w:t xml:space="preserve"> </w:t>
      </w:r>
      <w:r>
        <w:t>inclus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s’ils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particulier.</w:t>
      </w:r>
    </w:p>
    <w:p w14:paraId="5AFDE60E" w14:textId="77777777" w:rsidR="00C05DD7" w:rsidRDefault="00C05DD7">
      <w:pPr>
        <w:pStyle w:val="Corpsdetexte"/>
        <w:spacing w:before="1"/>
      </w:pPr>
    </w:p>
    <w:p w14:paraId="596F8EB6" w14:textId="77777777" w:rsidR="00C05DD7" w:rsidRDefault="00447593">
      <w:pPr>
        <w:pStyle w:val="Corpsdetexte"/>
        <w:ind w:left="424" w:right="420"/>
        <w:jc w:val="both"/>
      </w:pP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préparatoires,</w:t>
      </w:r>
      <w:r>
        <w:rPr>
          <w:rFonts w:ascii="Times New Roman" w:hAnsi="Times New Roman"/>
        </w:rPr>
        <w:t xml:space="preserve"> </w:t>
      </w:r>
      <w:r>
        <w:t>préliminaires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provisoires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inclus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bordereau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s’ils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l’objet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particulier</w:t>
      </w:r>
      <w:r>
        <w:rPr>
          <w:rFonts w:ascii="Times New Roman" w:hAnsi="Times New Roman"/>
        </w:rPr>
        <w:t xml:space="preserve"> </w:t>
      </w:r>
      <w:r>
        <w:t>(y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assainissement</w:t>
      </w:r>
      <w:r>
        <w:rPr>
          <w:rFonts w:ascii="Times New Roman" w:hAnsi="Times New Roman"/>
        </w:rPr>
        <w:t xml:space="preserve"> </w:t>
      </w:r>
      <w:r>
        <w:t>provisoire,</w:t>
      </w:r>
      <w:r>
        <w:rPr>
          <w:rFonts w:ascii="Times New Roman" w:hAnsi="Times New Roman"/>
        </w:rPr>
        <w:t xml:space="preserve"> </w:t>
      </w:r>
      <w:r>
        <w:t>pompages…).</w:t>
      </w:r>
    </w:p>
    <w:p w14:paraId="27C2BDFA" w14:textId="77777777" w:rsidR="00C05DD7" w:rsidRDefault="00C05DD7">
      <w:pPr>
        <w:pStyle w:val="Corpsdetexte"/>
        <w:spacing w:before="1"/>
      </w:pPr>
    </w:p>
    <w:p w14:paraId="74FEDBD6" w14:textId="77777777" w:rsidR="00C05DD7" w:rsidRDefault="00447593">
      <w:pPr>
        <w:pStyle w:val="Corpsdetexte"/>
        <w:ind w:left="424" w:right="420" w:hanging="1"/>
        <w:jc w:val="both"/>
      </w:pPr>
      <w:r>
        <w:t>Aucun</w:t>
      </w:r>
      <w:r>
        <w:rPr>
          <w:rFonts w:ascii="Times New Roman" w:hAnsi="Times New Roman"/>
          <w:spacing w:val="-5"/>
        </w:rPr>
        <w:t xml:space="preserve"> </w:t>
      </w:r>
      <w:r>
        <w:t>travail</w:t>
      </w:r>
      <w:r>
        <w:rPr>
          <w:rFonts w:ascii="Times New Roman" w:hAnsi="Times New Roman"/>
          <w:spacing w:val="-8"/>
        </w:rPr>
        <w:t xml:space="preserve"> </w:t>
      </w:r>
      <w:r>
        <w:t>supplémentaire</w:t>
      </w:r>
      <w:r>
        <w:rPr>
          <w:rFonts w:ascii="Times New Roman" w:hAnsi="Times New Roman"/>
          <w:spacing w:val="-7"/>
        </w:rPr>
        <w:t xml:space="preserve"> </w:t>
      </w:r>
      <w:r>
        <w:t>ne</w:t>
      </w:r>
      <w:r>
        <w:rPr>
          <w:rFonts w:ascii="Times New Roman" w:hAnsi="Times New Roman"/>
          <w:spacing w:val="-5"/>
        </w:rPr>
        <w:t xml:space="preserve"> </w:t>
      </w:r>
      <w:r>
        <w:t>sera</w:t>
      </w:r>
      <w:r>
        <w:rPr>
          <w:rFonts w:ascii="Times New Roman" w:hAnsi="Times New Roman"/>
          <w:spacing w:val="-7"/>
        </w:rPr>
        <w:t xml:space="preserve"> </w:t>
      </w:r>
      <w:r>
        <w:t>rémunéré</w:t>
      </w:r>
      <w:r>
        <w:rPr>
          <w:rFonts w:ascii="Times New Roman" w:hAnsi="Times New Roman"/>
          <w:spacing w:val="-5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dehors</w:t>
      </w:r>
      <w:r>
        <w:rPr>
          <w:rFonts w:ascii="Times New Roman" w:hAnsi="Times New Roman"/>
          <w:spacing w:val="-6"/>
        </w:rPr>
        <w:t xml:space="preserve"> </w:t>
      </w:r>
      <w:r>
        <w:t>du</w:t>
      </w:r>
      <w:r>
        <w:rPr>
          <w:rFonts w:ascii="Times New Roman" w:hAnsi="Times New Roman"/>
          <w:spacing w:val="-5"/>
        </w:rPr>
        <w:t xml:space="preserve"> </w:t>
      </w:r>
      <w:r>
        <w:t>présent</w:t>
      </w:r>
      <w:r>
        <w:rPr>
          <w:rFonts w:ascii="Times New Roman" w:hAnsi="Times New Roman"/>
          <w:spacing w:val="-5"/>
        </w:rPr>
        <w:t xml:space="preserve"> </w:t>
      </w:r>
      <w:r>
        <w:t>bordereau</w:t>
      </w:r>
      <w:r>
        <w:rPr>
          <w:rFonts w:ascii="Times New Roman" w:hAnsi="Times New Roman"/>
          <w:spacing w:val="-7"/>
        </w:rPr>
        <w:t xml:space="preserve"> </w:t>
      </w:r>
      <w:r>
        <w:t>sauf</w:t>
      </w:r>
      <w:r>
        <w:rPr>
          <w:rFonts w:ascii="Times New Roman" w:hAnsi="Times New Roman"/>
          <w:spacing w:val="-7"/>
        </w:rPr>
        <w:t xml:space="preserve"> </w:t>
      </w:r>
      <w:r>
        <w:t>s’il</w:t>
      </w:r>
      <w:r>
        <w:rPr>
          <w:rFonts w:ascii="Times New Roman" w:hAnsi="Times New Roman"/>
          <w:spacing w:val="-6"/>
        </w:rPr>
        <w:t xml:space="preserve"> </w:t>
      </w:r>
      <w:r>
        <w:t>est</w:t>
      </w:r>
      <w:r>
        <w:rPr>
          <w:rFonts w:ascii="Times New Roman" w:hAnsi="Times New Roman"/>
          <w:spacing w:val="-5"/>
        </w:rPr>
        <w:t xml:space="preserve"> </w:t>
      </w:r>
      <w:r>
        <w:t>exécuté</w:t>
      </w:r>
      <w:r>
        <w:rPr>
          <w:rFonts w:ascii="Times New Roman" w:hAnsi="Times New Roman"/>
          <w:spacing w:val="-5"/>
        </w:rPr>
        <w:t xml:space="preserve"> </w:t>
      </w:r>
      <w:r>
        <w:t>sur</w:t>
      </w:r>
      <w:r>
        <w:rPr>
          <w:rFonts w:ascii="Times New Roman" w:hAnsi="Times New Roman"/>
          <w:spacing w:val="-6"/>
        </w:rPr>
        <w:t xml:space="preserve"> </w:t>
      </w:r>
      <w:r>
        <w:t>ordre</w:t>
      </w:r>
      <w:r>
        <w:rPr>
          <w:rFonts w:ascii="Times New Roman" w:hAnsi="Times New Roman"/>
        </w:rPr>
        <w:t xml:space="preserve"> </w:t>
      </w:r>
      <w:r>
        <w:t>écrit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70448D89" w14:textId="77777777" w:rsidR="00C05DD7" w:rsidRDefault="00447593">
      <w:pPr>
        <w:pStyle w:val="Corpsdetexte"/>
        <w:spacing w:before="229"/>
        <w:ind w:left="424" w:right="420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appartient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préciser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sa</w:t>
      </w:r>
      <w:r>
        <w:rPr>
          <w:rFonts w:ascii="Times New Roman" w:hAnsi="Times New Roman"/>
        </w:rPr>
        <w:t xml:space="preserve"> </w:t>
      </w:r>
      <w:r>
        <w:t>soumission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lui</w:t>
      </w:r>
      <w:r>
        <w:rPr>
          <w:rFonts w:ascii="Times New Roman" w:hAnsi="Times New Roman"/>
        </w:rPr>
        <w:t xml:space="preserve"> </w:t>
      </w:r>
      <w:r>
        <w:t>apparaitraient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bordereau.</w:t>
      </w:r>
    </w:p>
    <w:p w14:paraId="10F6B716" w14:textId="77777777" w:rsidR="00C05DD7" w:rsidRDefault="00447593">
      <w:pPr>
        <w:pStyle w:val="Corpsdetexte"/>
        <w:spacing w:before="229"/>
        <w:ind w:left="424" w:right="420"/>
        <w:jc w:val="both"/>
      </w:pPr>
      <w:r>
        <w:t>Dans</w:t>
      </w:r>
      <w:r>
        <w:rPr>
          <w:rFonts w:ascii="Times New Roman" w:hAnsi="Times New Roman"/>
        </w:rPr>
        <w:t xml:space="preserve"> </w:t>
      </w:r>
      <w:r>
        <w:t>l'ensemble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indiqués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document,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doit</w:t>
      </w:r>
      <w:r>
        <w:rPr>
          <w:rFonts w:ascii="Times New Roman" w:hAnsi="Times New Roman"/>
        </w:rPr>
        <w:t xml:space="preserve"> </w:t>
      </w:r>
      <w:r>
        <w:t>tenir</w:t>
      </w:r>
      <w:r>
        <w:rPr>
          <w:rFonts w:ascii="Times New Roman" w:hAnsi="Times New Roman"/>
        </w:rPr>
        <w:t xml:space="preserve"> </w:t>
      </w:r>
      <w:r>
        <w:t>compte,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calcul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prix,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remarques</w:t>
      </w:r>
      <w:r>
        <w:rPr>
          <w:rFonts w:ascii="Times New Roman" w:hAnsi="Times New Roman"/>
        </w:rPr>
        <w:t xml:space="preserve"> </w:t>
      </w:r>
      <w:r>
        <w:t>suivantes</w:t>
      </w:r>
      <w:r>
        <w:rPr>
          <w:rFonts w:ascii="Times New Roman" w:hAnsi="Times New Roman"/>
        </w:rPr>
        <w:t xml:space="preserve"> </w:t>
      </w:r>
      <w:r>
        <w:t>:</w:t>
      </w:r>
    </w:p>
    <w:p w14:paraId="63DA7346" w14:textId="77777777" w:rsidR="00C05DD7" w:rsidRDefault="00447593">
      <w:pPr>
        <w:pStyle w:val="Paragraphedeliste"/>
        <w:numPr>
          <w:ilvl w:val="0"/>
          <w:numId w:val="16"/>
        </w:numPr>
        <w:tabs>
          <w:tab w:val="left" w:pos="1319"/>
        </w:tabs>
        <w:spacing w:before="13" w:line="223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résultant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considérés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bordereau,</w:t>
      </w:r>
    </w:p>
    <w:p w14:paraId="4E852BAE" w14:textId="77777777" w:rsidR="00C05DD7" w:rsidRDefault="00447593">
      <w:pPr>
        <w:pStyle w:val="Paragraphedeliste"/>
        <w:numPr>
          <w:ilvl w:val="0"/>
          <w:numId w:val="16"/>
        </w:numPr>
        <w:tabs>
          <w:tab w:val="left" w:pos="1319"/>
        </w:tabs>
        <w:spacing w:before="15" w:line="223" w:lineRule="auto"/>
        <w:ind w:right="422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l'achat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manutentions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l'acheminer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d'œuvre,</w:t>
      </w:r>
    </w:p>
    <w:p w14:paraId="65E99796" w14:textId="77777777" w:rsidR="00C05DD7" w:rsidRDefault="00447593">
      <w:pPr>
        <w:pStyle w:val="Paragraphedeliste"/>
        <w:numPr>
          <w:ilvl w:val="0"/>
          <w:numId w:val="16"/>
        </w:numPr>
        <w:tabs>
          <w:tab w:val="left" w:pos="1319"/>
        </w:tabs>
        <w:spacing w:before="8" w:line="230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terme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inclut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systématiquement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disposition,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l'amenée,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déplacement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tâche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nécessaire.</w:t>
      </w:r>
    </w:p>
    <w:p w14:paraId="4D694C7A" w14:textId="77777777" w:rsidR="00C05DD7" w:rsidRDefault="00C05DD7">
      <w:pPr>
        <w:pStyle w:val="Corpsdetexte"/>
        <w:spacing w:before="5"/>
      </w:pPr>
    </w:p>
    <w:p w14:paraId="0B3EB3A2" w14:textId="77777777" w:rsidR="00C05DD7" w:rsidRDefault="00447593">
      <w:pPr>
        <w:pStyle w:val="Titre2"/>
        <w:numPr>
          <w:ilvl w:val="1"/>
          <w:numId w:val="17"/>
        </w:numPr>
        <w:tabs>
          <w:tab w:val="left" w:pos="846"/>
        </w:tabs>
        <w:spacing w:before="214"/>
        <w:ind w:left="846" w:hanging="359"/>
      </w:pPr>
      <w:bookmarkStart w:id="2" w:name="_TOC_250006"/>
      <w:bookmarkStart w:id="3" w:name="_TOC_250005"/>
      <w:bookmarkEnd w:id="2"/>
      <w:r>
        <w:t>MATÉRIELS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5"/>
        </w:rPr>
        <w:t xml:space="preserve"> </w:t>
      </w:r>
      <w:bookmarkEnd w:id="3"/>
      <w:r>
        <w:rPr>
          <w:spacing w:val="-2"/>
        </w:rPr>
        <w:t>CHANTIER</w:t>
      </w:r>
    </w:p>
    <w:p w14:paraId="7F7E0D76" w14:textId="77777777" w:rsidR="00C05DD7" w:rsidRDefault="00447593">
      <w:pPr>
        <w:pStyle w:val="Corpsdetexte"/>
        <w:spacing w:before="198"/>
        <w:ind w:left="424" w:right="417"/>
        <w:jc w:val="both"/>
      </w:pP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nécessaire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tenir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pendant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non-utilisation</w:t>
      </w:r>
      <w:r>
        <w:rPr>
          <w:rFonts w:ascii="Times New Roman" w:hAnsi="Times New Roman"/>
        </w:rPr>
        <w:t xml:space="preserve"> </w:t>
      </w:r>
      <w:r>
        <w:t>résultant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planning,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intempéries,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différentes</w:t>
      </w:r>
      <w:r>
        <w:rPr>
          <w:rFonts w:ascii="Times New Roman" w:hAnsi="Times New Roman"/>
        </w:rPr>
        <w:t xml:space="preserve"> </w:t>
      </w:r>
      <w:r>
        <w:t>interfaces,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réseaux,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l’opération,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l’exploitation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arrêts</w:t>
      </w:r>
      <w:r>
        <w:rPr>
          <w:rFonts w:ascii="Times New Roman" w:hAnsi="Times New Roman"/>
        </w:rPr>
        <w:t xml:space="preserve"> </w:t>
      </w:r>
      <w:r>
        <w:t>hebdomadaires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journalier</w:t>
      </w:r>
      <w:r>
        <w:rPr>
          <w:rFonts w:ascii="Times New Roman" w:hAnsi="Times New Roman"/>
        </w:rPr>
        <w:t xml:space="preserve"> </w:t>
      </w:r>
      <w:r>
        <w:t>résultants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l’organisation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postes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travail.</w:t>
      </w:r>
    </w:p>
    <w:p w14:paraId="21D7703D" w14:textId="77777777" w:rsidR="00C05DD7" w:rsidRDefault="00C05DD7">
      <w:pPr>
        <w:pStyle w:val="Corpsdetexte"/>
        <w:jc w:val="both"/>
        <w:sectPr w:rsidR="00C05DD7">
          <w:pgSz w:w="11900" w:h="16840"/>
          <w:pgMar w:top="1160" w:right="708" w:bottom="1000" w:left="708" w:header="715" w:footer="819" w:gutter="0"/>
          <w:cols w:space="720"/>
        </w:sectPr>
      </w:pPr>
    </w:p>
    <w:p w14:paraId="60F99E1D" w14:textId="77777777" w:rsidR="00C05DD7" w:rsidRDefault="00C05DD7">
      <w:pPr>
        <w:pStyle w:val="Corpsdetexte"/>
        <w:spacing w:before="116"/>
        <w:rPr>
          <w:sz w:val="24"/>
        </w:rPr>
      </w:pPr>
    </w:p>
    <w:p w14:paraId="6333A316" w14:textId="77777777" w:rsidR="00C05DD7" w:rsidRDefault="00447593">
      <w:pPr>
        <w:pStyle w:val="Titre2"/>
        <w:numPr>
          <w:ilvl w:val="1"/>
          <w:numId w:val="17"/>
        </w:numPr>
        <w:tabs>
          <w:tab w:val="left" w:pos="846"/>
        </w:tabs>
        <w:ind w:left="846" w:hanging="359"/>
      </w:pPr>
      <w:bookmarkStart w:id="4" w:name="_TOC_250004"/>
      <w:r>
        <w:t>SUJÉTIONS</w:t>
      </w:r>
      <w:r>
        <w:rPr>
          <w:rFonts w:ascii="Times New Roman" w:hAnsi="Times New Roman"/>
          <w:b w:val="0"/>
          <w:spacing w:val="-10"/>
        </w:rPr>
        <w:t xml:space="preserve"> </w:t>
      </w:r>
      <w:r>
        <w:t>PARTICULIÈRES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CERTAINS</w:t>
      </w:r>
      <w:r>
        <w:rPr>
          <w:rFonts w:ascii="Times New Roman" w:hAnsi="Times New Roman"/>
          <w:b w:val="0"/>
          <w:spacing w:val="-6"/>
        </w:rPr>
        <w:t xml:space="preserve"> </w:t>
      </w:r>
      <w:bookmarkEnd w:id="4"/>
      <w:r>
        <w:rPr>
          <w:spacing w:val="-4"/>
        </w:rPr>
        <w:t>PRIX</w:t>
      </w:r>
    </w:p>
    <w:p w14:paraId="4F047A0D" w14:textId="77777777" w:rsidR="00C05DD7" w:rsidRDefault="00447593">
      <w:pPr>
        <w:pStyle w:val="Titre4"/>
        <w:numPr>
          <w:ilvl w:val="2"/>
          <w:numId w:val="17"/>
        </w:numPr>
        <w:tabs>
          <w:tab w:val="left" w:pos="1132"/>
        </w:tabs>
        <w:ind w:hanging="708"/>
      </w:pPr>
      <w:r>
        <w:t>Prix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généraux</w:t>
      </w:r>
    </w:p>
    <w:p w14:paraId="79CB369C" w14:textId="77777777" w:rsidR="00C05DD7" w:rsidRDefault="00447593">
      <w:pPr>
        <w:pStyle w:val="Corpsdetexte"/>
        <w:spacing w:before="114"/>
        <w:ind w:left="424" w:right="418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généraux,</w:t>
      </w:r>
      <w:r>
        <w:rPr>
          <w:rFonts w:ascii="Times New Roman" w:hAnsi="Times New Roman"/>
        </w:rPr>
        <w:t xml:space="preserve"> </w:t>
      </w:r>
      <w:r>
        <w:t>rémunérés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</w:t>
      </w:r>
      <w:r>
        <w:rPr>
          <w:rFonts w:ascii="Times New Roman" w:hAnsi="Times New Roman"/>
        </w:rPr>
        <w:t xml:space="preserve"> </w:t>
      </w:r>
      <w:r>
        <w:t>(série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1000),</w:t>
      </w:r>
      <w:r>
        <w:rPr>
          <w:rFonts w:ascii="Times New Roman" w:hAnsi="Times New Roman"/>
        </w:rPr>
        <w:t xml:space="preserve"> </w:t>
      </w:r>
      <w:r>
        <w:t>dont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fraction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payée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l’avancement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  <w:spacing w:val="-8"/>
        </w:rPr>
        <w:t xml:space="preserve"> </w:t>
      </w:r>
      <w:r>
        <w:t>sont</w:t>
      </w:r>
      <w:r>
        <w:rPr>
          <w:rFonts w:ascii="Times New Roman" w:hAnsi="Times New Roman"/>
          <w:spacing w:val="-6"/>
        </w:rPr>
        <w:t xml:space="preserve"> </w:t>
      </w:r>
      <w:r>
        <w:t>limités</w:t>
      </w:r>
      <w:r>
        <w:rPr>
          <w:rFonts w:ascii="Times New Roman" w:hAnsi="Times New Roman"/>
          <w:spacing w:val="-7"/>
        </w:rPr>
        <w:t xml:space="preserve"> </w:t>
      </w:r>
      <w:r>
        <w:t>/</w:t>
      </w:r>
      <w:r>
        <w:rPr>
          <w:rFonts w:ascii="Times New Roman" w:hAnsi="Times New Roman"/>
          <w:spacing w:val="-6"/>
        </w:rPr>
        <w:t xml:space="preserve"> </w:t>
      </w:r>
      <w:r>
        <w:t>plafonnés</w:t>
      </w:r>
      <w:r>
        <w:rPr>
          <w:rFonts w:ascii="Times New Roman" w:hAnsi="Times New Roman"/>
          <w:spacing w:val="-7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durée</w:t>
      </w:r>
      <w:r>
        <w:rPr>
          <w:rFonts w:ascii="Times New Roman" w:hAnsi="Times New Roman"/>
          <w:spacing w:val="-6"/>
        </w:rPr>
        <w:t xml:space="preserve"> </w:t>
      </w:r>
      <w:r>
        <w:t>prévisionnelle</w:t>
      </w:r>
      <w:r>
        <w:rPr>
          <w:rFonts w:ascii="Times New Roman" w:hAnsi="Times New Roman"/>
          <w:spacing w:val="-8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travaux.</w:t>
      </w:r>
      <w:r>
        <w:rPr>
          <w:rFonts w:ascii="Times New Roman" w:hAnsi="Times New Roman"/>
          <w:spacing w:val="-6"/>
        </w:rPr>
        <w:t xml:space="preserve"> </w:t>
      </w:r>
      <w:r>
        <w:t>Aucun</w:t>
      </w:r>
      <w:r>
        <w:rPr>
          <w:rFonts w:ascii="Times New Roman" w:hAnsi="Times New Roman"/>
          <w:spacing w:val="-6"/>
        </w:rPr>
        <w:t xml:space="preserve"> </w:t>
      </w:r>
      <w:r>
        <w:t>paiement</w:t>
      </w:r>
      <w:r>
        <w:rPr>
          <w:rFonts w:ascii="Times New Roman" w:hAnsi="Times New Roman"/>
          <w:spacing w:val="-8"/>
        </w:rPr>
        <w:t xml:space="preserve"> </w:t>
      </w:r>
      <w:r>
        <w:t>supplémentaire</w:t>
      </w:r>
      <w:r>
        <w:rPr>
          <w:rFonts w:ascii="Times New Roman" w:hAnsi="Times New Roman"/>
          <w:spacing w:val="-6"/>
        </w:rPr>
        <w:t xml:space="preserve"> </w:t>
      </w:r>
      <w:r>
        <w:t>ne</w:t>
      </w:r>
      <w:r>
        <w:rPr>
          <w:rFonts w:ascii="Times New Roman" w:hAnsi="Times New Roman"/>
          <w:spacing w:val="-6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effectué</w:t>
      </w:r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1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dépassement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délais</w:t>
      </w:r>
      <w:r>
        <w:rPr>
          <w:rFonts w:ascii="Times New Roman" w:hAnsi="Times New Roman"/>
        </w:rPr>
        <w:t xml:space="preserve"> </w:t>
      </w:r>
      <w:r>
        <w:t>contractuels,</w:t>
      </w:r>
      <w:r>
        <w:rPr>
          <w:rFonts w:ascii="Times New Roman" w:hAnsi="Times New Roman"/>
          <w:spacing w:val="-1"/>
        </w:rPr>
        <w:t xml:space="preserve"> </w:t>
      </w:r>
      <w:r>
        <w:t>quelles</w:t>
      </w:r>
      <w:r>
        <w:rPr>
          <w:rFonts w:ascii="Times New Roman" w:hAnsi="Times New Roman"/>
        </w:rPr>
        <w:t xml:space="preserve"> </w:t>
      </w:r>
      <w:r>
        <w:t>qu’en</w:t>
      </w:r>
      <w:r>
        <w:rPr>
          <w:rFonts w:ascii="Times New Roman" w:hAnsi="Times New Roman"/>
        </w:rPr>
        <w:t xml:space="preserve"> </w:t>
      </w:r>
      <w:r>
        <w:t>soient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causes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/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origines.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paiements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pourront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dépasser</w:t>
      </w:r>
      <w:r>
        <w:rPr>
          <w:rFonts w:ascii="Times New Roman" w:hAnsi="Times New Roman"/>
        </w:rPr>
        <w:t xml:space="preserve"> </w:t>
      </w:r>
      <w:r>
        <w:t>l’avancement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100</w:t>
      </w:r>
      <w:r>
        <w:rPr>
          <w:rFonts w:ascii="Times New Roman" w:hAnsi="Times New Roman"/>
        </w:rPr>
        <w:t xml:space="preserve"> </w:t>
      </w:r>
      <w:r>
        <w:t>%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forfaitaires.</w:t>
      </w:r>
    </w:p>
    <w:p w14:paraId="03FB027A" w14:textId="77777777" w:rsidR="00C05DD7" w:rsidRDefault="00447593">
      <w:pPr>
        <w:pStyle w:val="Titre4"/>
        <w:numPr>
          <w:ilvl w:val="2"/>
          <w:numId w:val="17"/>
        </w:numPr>
        <w:tabs>
          <w:tab w:val="left" w:pos="1132"/>
        </w:tabs>
        <w:spacing w:before="193"/>
        <w:ind w:hanging="708"/>
      </w:pPr>
      <w:r>
        <w:rPr>
          <w:spacing w:val="-2"/>
        </w:rPr>
        <w:t>Terrassements</w:t>
      </w:r>
    </w:p>
    <w:p w14:paraId="4F9AA2EA" w14:textId="77777777" w:rsidR="00C05DD7" w:rsidRDefault="00447593">
      <w:pPr>
        <w:pStyle w:val="Corpsdetexte"/>
        <w:spacing w:before="117" w:line="229" w:lineRule="exact"/>
        <w:ind w:left="424"/>
        <w:jc w:val="both"/>
      </w:pPr>
      <w:r>
        <w:t>Les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relatifs</w:t>
      </w:r>
      <w:r>
        <w:rPr>
          <w:rFonts w:ascii="Times New Roman" w:hAnsi="Times New Roman"/>
          <w:spacing w:val="-1"/>
        </w:rPr>
        <w:t xml:space="preserve"> </w:t>
      </w:r>
      <w:r>
        <w:t>aux</w:t>
      </w:r>
      <w:r>
        <w:rPr>
          <w:rFonts w:ascii="Times New Roman" w:hAnsi="Times New Roman"/>
          <w:spacing w:val="-1"/>
        </w:rPr>
        <w:t xml:space="preserve"> </w:t>
      </w:r>
      <w:r>
        <w:t>déblais</w:t>
      </w:r>
      <w:r>
        <w:rPr>
          <w:rFonts w:ascii="Times New Roman" w:hAnsi="Times New Roman"/>
          <w:spacing w:val="-1"/>
        </w:rPr>
        <w:t xml:space="preserve"> </w:t>
      </w:r>
      <w:r>
        <w:t>comprennent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7A68C55E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engins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utilisés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tout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4"/>
          <w:sz w:val="20"/>
        </w:rPr>
        <w:t>type,</w:t>
      </w:r>
    </w:p>
    <w:p w14:paraId="2068A99A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8"/>
          <w:tab w:val="left" w:pos="1320"/>
        </w:tabs>
        <w:spacing w:line="230" w:lineRule="auto"/>
        <w:ind w:right="418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blindages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peut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estimer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Aucun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rémunéré.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devra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ajuster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conséquence,</w:t>
      </w:r>
    </w:p>
    <w:p w14:paraId="6A3F358F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3" w:line="238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complémentaires,</w:t>
      </w:r>
    </w:p>
    <w:p w14:paraId="15F6AD22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fractionnement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blocs,</w:t>
      </w:r>
    </w:p>
    <w:p w14:paraId="335CA055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fonds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talus,</w:t>
      </w:r>
    </w:p>
    <w:p w14:paraId="037FB273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différentes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contraintes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marché,</w:t>
      </w:r>
    </w:p>
    <w:p w14:paraId="54EDA9E3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20"/>
        </w:tabs>
        <w:spacing w:before="3" w:line="223" w:lineRule="auto"/>
        <w:ind w:right="4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cloutage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d’humidité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trop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importante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sol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et/ou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ouverture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trop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longue,</w:t>
      </w:r>
    </w:p>
    <w:p w14:paraId="3C9B4793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3" w:line="238" w:lineRule="exact"/>
        <w:ind w:left="131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fonds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ruissellement,</w:t>
      </w:r>
    </w:p>
    <w:p w14:paraId="2C15B1A3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systèmes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d’assainissement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pacing w:val="-2"/>
          <w:sz w:val="20"/>
        </w:rPr>
        <w:t>provisoires,</w:t>
      </w:r>
    </w:p>
    <w:p w14:paraId="574C8EE2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pompages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divers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éventuellement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2F1257AF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pollution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sols.,</w:t>
      </w:r>
    </w:p>
    <w:p w14:paraId="6DBA9768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proofErr w:type="spellStart"/>
      <w:r>
        <w:rPr>
          <w:sz w:val="20"/>
        </w:rPr>
        <w:t>maitien</w:t>
      </w:r>
      <w:proofErr w:type="spellEnd"/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fouilles,</w:t>
      </w:r>
    </w:p>
    <w:p w14:paraId="2A4F71E2" w14:textId="77777777" w:rsidR="00C05DD7" w:rsidRDefault="00447593">
      <w:pPr>
        <w:pStyle w:val="Corpsdetexte"/>
        <w:spacing w:before="213" w:line="229" w:lineRule="exact"/>
        <w:ind w:left="959" w:hanging="536"/>
      </w:pPr>
      <w:r>
        <w:t>Les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  <w:spacing w:val="-2"/>
        </w:rPr>
        <w:t xml:space="preserve"> </w:t>
      </w:r>
      <w:r>
        <w:t>relatifs</w:t>
      </w:r>
      <w:r>
        <w:rPr>
          <w:rFonts w:ascii="Times New Roman"/>
          <w:spacing w:val="-2"/>
        </w:rPr>
        <w:t xml:space="preserve"> </w:t>
      </w:r>
      <w:r>
        <w:t>aux</w:t>
      </w:r>
      <w:r>
        <w:rPr>
          <w:rFonts w:ascii="Times New Roman"/>
          <w:spacing w:val="-2"/>
        </w:rPr>
        <w:t xml:space="preserve"> </w:t>
      </w:r>
      <w:r>
        <w:t>remblais</w:t>
      </w:r>
      <w:r>
        <w:rPr>
          <w:rFonts w:ascii="Times New Roman"/>
          <w:spacing w:val="-1"/>
        </w:rPr>
        <w:t xml:space="preserve"> </w:t>
      </w:r>
      <w:r>
        <w:t>comprennent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4D0C3BE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8" w:lineRule="exact"/>
        <w:ind w:left="1319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complémentaires,</w:t>
      </w:r>
    </w:p>
    <w:p w14:paraId="17F2254B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l’arrosage</w:t>
      </w:r>
      <w:proofErr w:type="gramEnd"/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pacing w:val="-2"/>
          <w:sz w:val="20"/>
        </w:rPr>
        <w:t>éventuel,</w:t>
      </w:r>
    </w:p>
    <w:p w14:paraId="3F8D7CD9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couches,</w:t>
      </w:r>
    </w:p>
    <w:p w14:paraId="31FB5910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compactage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méthodique,</w:t>
      </w:r>
    </w:p>
    <w:p w14:paraId="1294988D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confection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redans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remblais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appuyés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talus,</w:t>
      </w:r>
    </w:p>
    <w:p w14:paraId="69AD159D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5" w:line="220" w:lineRule="auto"/>
        <w:ind w:left="1319" w:right="423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plateformes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ruisselement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provisoires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correpondants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système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éventuel.</w:t>
      </w:r>
    </w:p>
    <w:p w14:paraId="30231150" w14:textId="77777777" w:rsidR="00C05DD7" w:rsidRDefault="00C05DD7">
      <w:pPr>
        <w:pStyle w:val="Corpsdetexte"/>
        <w:spacing w:before="5"/>
      </w:pPr>
    </w:p>
    <w:p w14:paraId="4C5BE568" w14:textId="77777777" w:rsidR="00C05DD7" w:rsidRDefault="00447593">
      <w:pPr>
        <w:pStyle w:val="Corpsdetexte"/>
        <w:ind w:left="503" w:right="421"/>
        <w:jc w:val="both"/>
      </w:pP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terrassements</w:t>
      </w:r>
      <w:r>
        <w:rPr>
          <w:rFonts w:ascii="Times New Roman" w:hAnsi="Times New Roman"/>
        </w:rPr>
        <w:t xml:space="preserve"> </w:t>
      </w:r>
      <w:r>
        <w:t>tiennent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difficultés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proximité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ouvrages,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environnementales</w:t>
      </w:r>
      <w:r>
        <w:rPr>
          <w:rFonts w:ascii="Times New Roman" w:hAnsi="Times New Roman"/>
        </w:rPr>
        <w:t xml:space="preserve"> </w:t>
      </w:r>
      <w:r>
        <w:t>spécifiques</w:t>
      </w:r>
      <w:r>
        <w:rPr>
          <w:rFonts w:ascii="Times New Roman" w:hAnsi="Times New Roman"/>
        </w:rPr>
        <w:t xml:space="preserve"> </w:t>
      </w:r>
      <w:r>
        <w:t>décrites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pièces</w:t>
      </w:r>
      <w:r>
        <w:rPr>
          <w:rFonts w:ascii="Times New Roman" w:hAnsi="Times New Roman"/>
        </w:rPr>
        <w:t xml:space="preserve"> </w:t>
      </w:r>
      <w:proofErr w:type="spellStart"/>
      <w:r>
        <w:t>consitutives</w:t>
      </w:r>
      <w:proofErr w:type="spellEnd"/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marché,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modalités</w:t>
      </w:r>
      <w:r>
        <w:rPr>
          <w:rFonts w:ascii="Times New Roman" w:hAnsi="Times New Roman"/>
        </w:rPr>
        <w:t xml:space="preserve"> </w:t>
      </w:r>
      <w:r>
        <w:t>d’accès,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dépendants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(démolition,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nouvelles</w:t>
      </w:r>
      <w:r>
        <w:rPr>
          <w:rFonts w:ascii="Times New Roman" w:hAnsi="Times New Roman"/>
        </w:rPr>
        <w:t xml:space="preserve"> </w:t>
      </w:r>
      <w:r>
        <w:t>structures…)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indépendants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employé,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pente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talus,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dimensions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fouilles,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nature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rencontrés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rendements</w:t>
      </w:r>
      <w:r>
        <w:rPr>
          <w:rFonts w:ascii="Times New Roman" w:hAnsi="Times New Roman"/>
        </w:rPr>
        <w:t xml:space="preserve"> </w:t>
      </w:r>
      <w:r>
        <w:t>constatés.</w:t>
      </w:r>
    </w:p>
    <w:p w14:paraId="7C7C9B39" w14:textId="77777777" w:rsidR="00C05DD7" w:rsidRDefault="00447593">
      <w:pPr>
        <w:pStyle w:val="Titre4"/>
        <w:numPr>
          <w:ilvl w:val="2"/>
          <w:numId w:val="17"/>
        </w:numPr>
        <w:tabs>
          <w:tab w:val="left" w:pos="1132"/>
        </w:tabs>
        <w:ind w:hanging="708"/>
      </w:pPr>
      <w:r>
        <w:rPr>
          <w:spacing w:val="-2"/>
        </w:rPr>
        <w:t>Bétons</w:t>
      </w:r>
    </w:p>
    <w:p w14:paraId="535BCEBF" w14:textId="77777777" w:rsidR="00C05DD7" w:rsidRDefault="00447593">
      <w:pPr>
        <w:pStyle w:val="Corpsdetexte"/>
        <w:spacing w:before="117"/>
        <w:ind w:left="960" w:hanging="536"/>
      </w:pPr>
      <w:r>
        <w:t>Les</w:t>
      </w:r>
      <w:r>
        <w:rPr>
          <w:rFonts w:ascii="Times New Roman" w:hAnsi="Times New Roman"/>
          <w:spacing w:val="-1"/>
        </w:rPr>
        <w:t xml:space="preserve"> </w:t>
      </w:r>
      <w:r>
        <w:t>différents</w:t>
      </w:r>
      <w:r>
        <w:rPr>
          <w:rFonts w:ascii="Times New Roman" w:hAnsi="Times New Roman"/>
          <w:spacing w:val="-1"/>
        </w:rPr>
        <w:t xml:space="preserve"> </w:t>
      </w:r>
      <w:r>
        <w:t>prix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-2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tiennent</w:t>
      </w:r>
      <w:r>
        <w:rPr>
          <w:rFonts w:ascii="Times New Roman" w:hAnsi="Times New Roman"/>
          <w:spacing w:val="-2"/>
        </w:rPr>
        <w:t xml:space="preserve"> </w:t>
      </w:r>
      <w:r>
        <w:t>compte</w:t>
      </w:r>
      <w:r>
        <w:rPr>
          <w:rFonts w:ascii="Times New Roman" w:hAnsi="Times New Roman"/>
          <w:spacing w:val="1"/>
        </w:rPr>
        <w:t xml:space="preserve"> </w:t>
      </w:r>
      <w:r>
        <w:t>notamment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041744BD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9" w:lineRule="exact"/>
        <w:ind w:left="1319" w:hanging="359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point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pacing w:val="-2"/>
          <w:sz w:val="20"/>
        </w:rPr>
        <w:t>formules,</w:t>
      </w:r>
    </w:p>
    <w:p w14:paraId="0BB4C7DA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59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épreuves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d’études,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convenance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contrôle,</w:t>
      </w:r>
    </w:p>
    <w:p w14:paraId="3163AAB9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59"/>
        <w:rPr>
          <w:sz w:val="20"/>
        </w:rPr>
      </w:pPr>
      <w:proofErr w:type="gramStart"/>
      <w:r>
        <w:rPr>
          <w:sz w:val="20"/>
        </w:rPr>
        <w:t>du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ciments,</w:t>
      </w:r>
    </w:p>
    <w:p w14:paraId="57993B58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2" w:line="223" w:lineRule="auto"/>
        <w:ind w:left="1319" w:right="421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3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(toupie)</w:t>
      </w:r>
      <w:r>
        <w:rPr>
          <w:rFonts w:ascii="Times New Roman" w:hAnsi="Times New Roman"/>
          <w:spacing w:val="2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(grue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9"/>
          <w:sz w:val="20"/>
        </w:rPr>
        <w:t xml:space="preserve"> </w:t>
      </w:r>
      <w:r>
        <w:rPr>
          <w:sz w:val="20"/>
        </w:rPr>
        <w:t>benne,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pompe,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goulotte)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acceptés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2C868B64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16" w:line="223" w:lineRule="auto"/>
        <w:ind w:left="1319" w:right="422" w:hanging="360"/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l’emploi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d’adjuvants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(retardateur,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antigel,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plastifiant,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entraîneur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d’air…)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choisis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parmi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agréés,</w:t>
      </w:r>
    </w:p>
    <w:p w14:paraId="409E4ECC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3" w:line="238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traitements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thermiques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éventuels,</w:t>
      </w:r>
    </w:p>
    <w:p w14:paraId="1441CF4A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grande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masse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béton,</w:t>
      </w:r>
    </w:p>
    <w:p w14:paraId="3BBA01EE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d’obtenir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bétons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clairs,</w:t>
      </w:r>
    </w:p>
    <w:p w14:paraId="69E8DC34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0" w:lineRule="exact"/>
        <w:ind w:left="1319" w:hanging="360"/>
        <w:rPr>
          <w:sz w:val="20"/>
        </w:rPr>
      </w:pPr>
      <w:proofErr w:type="gramStart"/>
      <w:r>
        <w:rPr>
          <w:sz w:val="20"/>
        </w:rPr>
        <w:t>de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complexité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coffrages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haute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densité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ferraillage,</w:t>
      </w:r>
    </w:p>
    <w:p w14:paraId="2554A171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3" w:line="223" w:lineRule="auto"/>
        <w:ind w:left="1319" w:right="421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réservations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sortes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(trappes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bétonnage,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cheminées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vibrations,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diverses…),</w:t>
      </w:r>
    </w:p>
    <w:p w14:paraId="3AC22AC4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4"/>
        <w:ind w:left="1319" w:hanging="360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cure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systématiques,</w:t>
      </w:r>
    </w:p>
    <w:p w14:paraId="45EF7C51" w14:textId="77777777" w:rsidR="00C05DD7" w:rsidRDefault="00C05DD7">
      <w:pPr>
        <w:pStyle w:val="Paragraphedeliste"/>
        <w:rPr>
          <w:sz w:val="20"/>
        </w:rPr>
        <w:sectPr w:rsidR="00C05DD7">
          <w:pgSz w:w="11900" w:h="16840"/>
          <w:pgMar w:top="1160" w:right="708" w:bottom="1000" w:left="708" w:header="715" w:footer="819" w:gutter="0"/>
          <w:cols w:space="720"/>
        </w:sectPr>
      </w:pPr>
    </w:p>
    <w:p w14:paraId="0F810479" w14:textId="77777777" w:rsidR="00C05DD7" w:rsidRDefault="00C05DD7">
      <w:pPr>
        <w:pStyle w:val="Corpsdetexte"/>
        <w:spacing w:before="166"/>
      </w:pPr>
    </w:p>
    <w:p w14:paraId="63954FA6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8"/>
          <w:tab w:val="left" w:pos="1320"/>
        </w:tabs>
        <w:spacing w:line="230" w:lineRule="auto"/>
        <w:ind w:right="418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particulières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prendre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(traitement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parois,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mettre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systématiquement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améliorer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l’adhérence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déjà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couler),</w:t>
      </w:r>
    </w:p>
    <w:p w14:paraId="721D8E42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20"/>
        </w:tabs>
        <w:spacing w:before="16" w:line="223" w:lineRule="auto"/>
        <w:ind w:right="420" w:hanging="360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diverses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surfaçage,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froid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chaud,</w:t>
      </w:r>
    </w:p>
    <w:p w14:paraId="72E77CF3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4"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manchons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éventuellement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35B16399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8" w:lineRule="exact"/>
        <w:ind w:left="1319" w:hanging="359"/>
        <w:jc w:val="both"/>
        <w:rPr>
          <w:sz w:val="20"/>
        </w:rPr>
      </w:pPr>
      <w:proofErr w:type="gramStart"/>
      <w:r>
        <w:rPr>
          <w:sz w:val="20"/>
        </w:rPr>
        <w:t>des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obligations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architecturales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(nervures,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rainurages,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gouttes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d’eau,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larmiers…).</w:t>
      </w:r>
    </w:p>
    <w:p w14:paraId="7146BF05" w14:textId="77777777" w:rsidR="00C05DD7" w:rsidRDefault="00447593">
      <w:pPr>
        <w:pStyle w:val="Corpsdetexte"/>
        <w:spacing w:before="213"/>
        <w:ind w:left="424" w:right="418"/>
        <w:jc w:val="both"/>
      </w:pPr>
      <w:r>
        <w:t>Ils</w:t>
      </w:r>
      <w:r>
        <w:rPr>
          <w:rFonts w:ascii="Times New Roman" w:hAnsi="Times New Roman"/>
        </w:rPr>
        <w:t xml:space="preserve"> </w:t>
      </w:r>
      <w:r>
        <w:t>comportent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suivant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conditions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lors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l’agrément</w:t>
      </w:r>
      <w:r>
        <w:rPr>
          <w:rFonts w:ascii="Times New Roman" w:hAnsi="Times New Roman"/>
        </w:rPr>
        <w:t xml:space="preserve"> </w:t>
      </w:r>
      <w:r>
        <w:t>(</w:t>
      </w:r>
      <w:proofErr w:type="spellStart"/>
      <w:r>
        <w:t>slump</w:t>
      </w:r>
      <w:proofErr w:type="spellEnd"/>
      <w:r>
        <w:rPr>
          <w:rFonts w:ascii="Times New Roman" w:hAnsi="Times New Roman"/>
        </w:rPr>
        <w:t xml:space="preserve"> </w:t>
      </w:r>
      <w:r>
        <w:t>test),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épreuves</w:t>
      </w:r>
      <w:r>
        <w:rPr>
          <w:rFonts w:ascii="Times New Roman" w:hAnsi="Times New Roman"/>
        </w:rPr>
        <w:t xml:space="preserve"> </w:t>
      </w:r>
      <w:r>
        <w:t>définies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partie</w:t>
      </w:r>
      <w:r>
        <w:rPr>
          <w:rFonts w:ascii="Times New Roman" w:hAnsi="Times New Roman"/>
        </w:rPr>
        <w:t xml:space="preserve"> </w:t>
      </w:r>
      <w:r>
        <w:t>d’ouvrage.</w:t>
      </w:r>
      <w:r>
        <w:rPr>
          <w:rFonts w:ascii="Times New Roman" w:hAnsi="Times New Roman"/>
        </w:rPr>
        <w:t xml:space="preserve"> </w:t>
      </w:r>
      <w:r>
        <w:t>Ils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confection,</w:t>
      </w:r>
      <w:r>
        <w:rPr>
          <w:rFonts w:ascii="Times New Roman" w:hAnsi="Times New Roman"/>
          <w:spacing w:val="-6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fourniture</w:t>
      </w:r>
      <w:r>
        <w:rPr>
          <w:rFonts w:ascii="Times New Roman" w:hAnsi="Times New Roman"/>
          <w:spacing w:val="-6"/>
        </w:rPr>
        <w:t xml:space="preserve"> </w:t>
      </w:r>
      <w:r>
        <w:t>et</w:t>
      </w:r>
      <w:r>
        <w:rPr>
          <w:rFonts w:ascii="Times New Roman" w:hAnsi="Times New Roman"/>
          <w:spacing w:val="-6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stockage</w:t>
      </w:r>
      <w:r>
        <w:rPr>
          <w:rFonts w:ascii="Times New Roman" w:hAnsi="Times New Roman"/>
          <w:spacing w:val="-6"/>
        </w:rPr>
        <w:t xml:space="preserve"> </w:t>
      </w:r>
      <w:r>
        <w:t>dans</w:t>
      </w:r>
      <w:r>
        <w:rPr>
          <w:rFonts w:ascii="Times New Roman" w:hAnsi="Times New Roman"/>
          <w:spacing w:val="-7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conditions</w:t>
      </w:r>
      <w:r>
        <w:rPr>
          <w:rFonts w:ascii="Times New Roman" w:hAnsi="Times New Roman"/>
          <w:spacing w:val="-7"/>
        </w:rPr>
        <w:t xml:space="preserve"> </w:t>
      </w:r>
      <w:r>
        <w:t>normalisées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éprouvettes</w:t>
      </w:r>
      <w:r>
        <w:rPr>
          <w:rFonts w:ascii="Times New Roman" w:hAnsi="Times New Roman"/>
          <w:spacing w:val="-7"/>
        </w:rPr>
        <w:t xml:space="preserve"> </w:t>
      </w:r>
      <w:r>
        <w:t>destinées</w:t>
      </w:r>
      <w:r>
        <w:rPr>
          <w:rFonts w:ascii="Times New Roman" w:hAnsi="Times New Roman"/>
          <w:spacing w:val="-7"/>
        </w:rPr>
        <w:t xml:space="preserve"> </w:t>
      </w:r>
      <w:r>
        <w:t>au</w:t>
      </w:r>
      <w:r>
        <w:rPr>
          <w:rFonts w:ascii="Times New Roman" w:hAnsi="Times New Roman"/>
          <w:spacing w:val="-8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extérieur.</w:t>
      </w:r>
    </w:p>
    <w:p w14:paraId="421B05DF" w14:textId="77777777" w:rsidR="00C05DD7" w:rsidRDefault="00447593">
      <w:pPr>
        <w:pStyle w:val="Corpsdetexte"/>
        <w:ind w:left="424" w:right="420"/>
        <w:jc w:val="both"/>
      </w:pPr>
      <w:r>
        <w:t>Ils</w:t>
      </w:r>
      <w:r>
        <w:rPr>
          <w:rFonts w:ascii="Times New Roman" w:hAnsi="Times New Roman"/>
          <w:spacing w:val="-9"/>
        </w:rPr>
        <w:t xml:space="preserve"> </w:t>
      </w:r>
      <w:r>
        <w:t>s’appliquent</w:t>
      </w:r>
      <w:r>
        <w:rPr>
          <w:rFonts w:ascii="Times New Roman" w:hAnsi="Times New Roman"/>
          <w:spacing w:val="-8"/>
        </w:rPr>
        <w:t xml:space="preserve"> </w:t>
      </w:r>
      <w:r>
        <w:t>au</w:t>
      </w:r>
      <w:r>
        <w:rPr>
          <w:rFonts w:ascii="Times New Roman" w:hAnsi="Times New Roman"/>
          <w:spacing w:val="-8"/>
        </w:rPr>
        <w:t xml:space="preserve"> </w:t>
      </w:r>
      <w:r>
        <w:t>mètre</w:t>
      </w:r>
      <w:r>
        <w:rPr>
          <w:rFonts w:ascii="Times New Roman" w:hAnsi="Times New Roman"/>
          <w:spacing w:val="-8"/>
        </w:rPr>
        <w:t xml:space="preserve"> </w:t>
      </w:r>
      <w:r>
        <w:t>cube</w:t>
      </w:r>
      <w:r>
        <w:rPr>
          <w:rFonts w:ascii="Times New Roman" w:hAnsi="Times New Roman"/>
          <w:spacing w:val="-11"/>
        </w:rPr>
        <w:t xml:space="preserve"> </w:t>
      </w:r>
      <w:r>
        <w:t>théorique</w:t>
      </w:r>
      <w:r>
        <w:rPr>
          <w:rFonts w:ascii="Times New Roman" w:hAnsi="Times New Roman"/>
          <w:spacing w:val="-8"/>
        </w:rPr>
        <w:t xml:space="preserve"> </w:t>
      </w:r>
      <w:r>
        <w:t>mesuré</w:t>
      </w:r>
      <w:r>
        <w:rPr>
          <w:rFonts w:ascii="Times New Roman" w:hAnsi="Times New Roman"/>
          <w:spacing w:val="-8"/>
        </w:rPr>
        <w:t xml:space="preserve"> </w:t>
      </w:r>
      <w:r>
        <w:t>sur</w:t>
      </w:r>
      <w:r>
        <w:rPr>
          <w:rFonts w:ascii="Times New Roman" w:hAnsi="Times New Roman"/>
          <w:spacing w:val="-9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plans</w:t>
      </w:r>
      <w:r>
        <w:rPr>
          <w:rFonts w:ascii="Times New Roman" w:hAnsi="Times New Roman"/>
          <w:spacing w:val="-7"/>
        </w:rPr>
        <w:t xml:space="preserve"> </w:t>
      </w:r>
      <w:r>
        <w:t>d’exécution</w:t>
      </w:r>
      <w:r>
        <w:rPr>
          <w:rFonts w:ascii="Times New Roman" w:hAnsi="Times New Roman"/>
          <w:spacing w:val="-11"/>
        </w:rPr>
        <w:t xml:space="preserve"> </w:t>
      </w:r>
      <w:r>
        <w:t>validés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8"/>
        </w:rPr>
        <w:t xml:space="preserve"> </w:t>
      </w:r>
      <w:r>
        <w:t>Maître</w:t>
      </w:r>
      <w:r>
        <w:rPr>
          <w:rFonts w:ascii="Times New Roman" w:hAnsi="Times New Roman"/>
          <w:spacing w:val="-8"/>
        </w:rPr>
        <w:t xml:space="preserve"> </w:t>
      </w:r>
      <w:r>
        <w:t>d’œuvre</w:t>
      </w:r>
      <w:r>
        <w:rPr>
          <w:rFonts w:ascii="Times New Roman" w:hAnsi="Times New Roman"/>
          <w:spacing w:val="-11"/>
        </w:rPr>
        <w:t xml:space="preserve"> </w:t>
      </w:r>
      <w:r>
        <w:t>auquel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déduits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réservations…</w:t>
      </w:r>
    </w:p>
    <w:p w14:paraId="21BD1AF3" w14:textId="77777777" w:rsidR="00C05DD7" w:rsidRDefault="00447593">
      <w:pPr>
        <w:pStyle w:val="Titre4"/>
        <w:numPr>
          <w:ilvl w:val="2"/>
          <w:numId w:val="17"/>
        </w:numPr>
        <w:tabs>
          <w:tab w:val="left" w:pos="1132"/>
        </w:tabs>
        <w:ind w:hanging="708"/>
      </w:pPr>
      <w:r>
        <w:rPr>
          <w:spacing w:val="-2"/>
        </w:rPr>
        <w:t>Coffrages</w:t>
      </w:r>
    </w:p>
    <w:p w14:paraId="6EBF9512" w14:textId="77777777" w:rsidR="00C05DD7" w:rsidRDefault="00447593">
      <w:pPr>
        <w:pStyle w:val="Corpsdetexte"/>
        <w:spacing w:before="117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comportent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location,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étalements,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produits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décoffrage,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démontage,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repliement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emploi,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dépréciation</w:t>
      </w:r>
      <w:r>
        <w:rPr>
          <w:rFonts w:ascii="Times New Roman" w:hAnsi="Times New Roman"/>
        </w:rPr>
        <w:t xml:space="preserve"> </w:t>
      </w:r>
      <w:r>
        <w:t>due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l’utilisation,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transports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évacuation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chantier.</w:t>
      </w:r>
    </w:p>
    <w:p w14:paraId="46C6C79A" w14:textId="77777777" w:rsidR="00C05DD7" w:rsidRDefault="00447593">
      <w:pPr>
        <w:pStyle w:val="Corpsdetexte"/>
        <w:spacing w:line="229" w:lineRule="exact"/>
        <w:ind w:left="424"/>
        <w:jc w:val="both"/>
      </w:pPr>
      <w:r>
        <w:t>Ils</w:t>
      </w:r>
      <w:r>
        <w:rPr>
          <w:rFonts w:ascii="Times New Roman" w:hAnsi="Times New Roman"/>
          <w:spacing w:val="-2"/>
        </w:rPr>
        <w:t xml:space="preserve"> </w:t>
      </w:r>
      <w:r>
        <w:t>tiennent</w:t>
      </w:r>
      <w:r>
        <w:rPr>
          <w:rFonts w:ascii="Times New Roman" w:hAnsi="Times New Roman"/>
          <w:spacing w:val="-1"/>
        </w:rPr>
        <w:t xml:space="preserve"> </w:t>
      </w:r>
      <w:r>
        <w:t>compte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  <w:spacing w:val="-1"/>
        </w:rPr>
        <w:t xml:space="preserve"> </w:t>
      </w:r>
      <w:r>
        <w:t>spéciales</w:t>
      </w:r>
      <w:r>
        <w:rPr>
          <w:rFonts w:ascii="Times New Roman" w:hAnsi="Times New Roman"/>
          <w:spacing w:val="-1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  <w:spacing w:val="-3"/>
        </w:rPr>
        <w:t xml:space="preserve"> </w:t>
      </w:r>
      <w:r>
        <w:t>pour</w:t>
      </w:r>
      <w:r>
        <w:rPr>
          <w:rFonts w:ascii="Times New Roman" w:hAnsi="Times New Roman"/>
          <w:spacing w:val="1"/>
        </w:rPr>
        <w:t xml:space="preserve"> </w:t>
      </w:r>
      <w:r>
        <w:t>assurer</w:t>
      </w:r>
      <w:r>
        <w:rPr>
          <w:rFonts w:ascii="Times New Roman" w:hAnsi="Times New Roman"/>
          <w:spacing w:val="-1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qualité</w:t>
      </w:r>
      <w:r>
        <w:rPr>
          <w:rFonts w:ascii="Times New Roman" w:hAnsi="Times New Roman"/>
          <w:spacing w:val="-3"/>
        </w:rPr>
        <w:t xml:space="preserve"> </w:t>
      </w:r>
      <w:r>
        <w:t>des</w:t>
      </w:r>
      <w:r>
        <w:rPr>
          <w:rFonts w:ascii="Times New Roman" w:hAnsi="Times New Roman"/>
          <w:spacing w:val="-1"/>
        </w:rPr>
        <w:t xml:space="preserve"> </w:t>
      </w:r>
      <w:r>
        <w:t>parements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10"/>
        </w:rPr>
        <w:t>:</w:t>
      </w:r>
    </w:p>
    <w:p w14:paraId="52E446B8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4" w:line="235" w:lineRule="auto"/>
        <w:ind w:left="1319" w:right="420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parois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contre-plaqués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neufs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enduits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peinture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résine,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  <w:r>
        <w:rPr>
          <w:rFonts w:ascii="Times New Roman" w:hAnsi="Times New Roman"/>
          <w:sz w:val="20"/>
        </w:rPr>
        <w:t xml:space="preserve"> </w:t>
      </w:r>
      <w:proofErr w:type="gramStart"/>
      <w:r>
        <w:rPr>
          <w:sz w:val="20"/>
        </w:rPr>
        <w:t>deux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maximum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l’accord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obtenus.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exiger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remplacement,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s’il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supplémentaire,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au-delà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premier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emploi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effet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parements.</w:t>
      </w:r>
    </w:p>
    <w:p w14:paraId="1A79F0A4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8" w:line="230" w:lineRule="auto"/>
        <w:ind w:left="1319" w:right="418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l’agrément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traités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façon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éviter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tout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nid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cailloux.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Remplacement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peau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demande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complémentaire.</w:t>
      </w:r>
    </w:p>
    <w:p w14:paraId="5311775A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8" w:line="235" w:lineRule="auto"/>
        <w:ind w:left="1319" w:right="420" w:hanging="360"/>
        <w:jc w:val="both"/>
        <w:rPr>
          <w:sz w:val="20"/>
        </w:rPr>
      </w:pPr>
      <w:r>
        <w:rPr>
          <w:sz w:val="20"/>
        </w:rPr>
        <w:t>Parements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matrices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modelage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peuvent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polyuréthanne,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polystyrène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expansé,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caoutchouc,</w:t>
      </w:r>
      <w:r>
        <w:rPr>
          <w:rFonts w:ascii="Times New Roman" w:hAnsi="Times New Roman"/>
          <w:spacing w:val="-12"/>
          <w:sz w:val="20"/>
        </w:rPr>
        <w:t xml:space="preserve"> </w:t>
      </w:r>
      <w:proofErr w:type="gramStart"/>
      <w:r>
        <w:rPr>
          <w:sz w:val="20"/>
        </w:rPr>
        <w:t>deux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utilisations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maximum</w:t>
      </w:r>
      <w:proofErr w:type="gramEnd"/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l’accord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Maîtrise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obtenus.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pourra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exiger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remplacement,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s’il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utile,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rémunération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supplémentaire,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au-delà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premier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emploi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réfection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effet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parements.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coffrage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l’enrobage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armatures.</w:t>
      </w:r>
    </w:p>
    <w:p w14:paraId="601CA53D" w14:textId="77777777" w:rsidR="00C05DD7" w:rsidRDefault="00C05DD7">
      <w:pPr>
        <w:pStyle w:val="Corpsdetexte"/>
        <w:spacing w:before="67"/>
      </w:pPr>
    </w:p>
    <w:p w14:paraId="45FC046E" w14:textId="77777777" w:rsidR="00C05DD7" w:rsidRDefault="00447593">
      <w:pPr>
        <w:pStyle w:val="Corpsdetexte"/>
        <w:ind w:left="424" w:right="42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perdus</w:t>
      </w:r>
      <w:r>
        <w:rPr>
          <w:rFonts w:ascii="Times New Roman" w:hAnsi="Times New Roman"/>
        </w:rPr>
        <w:t xml:space="preserve"> </w:t>
      </w:r>
      <w:r>
        <w:t>éventuels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comprises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dispositions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  <w:spacing w:val="80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coffrage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droit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joints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dilatation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nervures.</w:t>
      </w:r>
    </w:p>
    <w:p w14:paraId="7042BFAF" w14:textId="77777777" w:rsidR="00C05DD7" w:rsidRDefault="00447593">
      <w:pPr>
        <w:pStyle w:val="Corpsdetexte"/>
        <w:spacing w:before="59"/>
        <w:ind w:left="424" w:right="418"/>
        <w:jc w:val="both"/>
      </w:pPr>
      <w:r>
        <w:t>Ils</w:t>
      </w:r>
      <w:r>
        <w:rPr>
          <w:rFonts w:ascii="Times New Roman" w:hAnsi="Times New Roman"/>
          <w:spacing w:val="-7"/>
        </w:rPr>
        <w:t xml:space="preserve"> </w:t>
      </w:r>
      <w:r>
        <w:t>tiennent</w:t>
      </w:r>
      <w:r>
        <w:rPr>
          <w:rFonts w:ascii="Times New Roman" w:hAnsi="Times New Roman"/>
          <w:spacing w:val="-6"/>
        </w:rPr>
        <w:t xml:space="preserve"> </w:t>
      </w:r>
      <w:r>
        <w:t>également</w:t>
      </w:r>
      <w:r>
        <w:rPr>
          <w:rFonts w:ascii="Times New Roman" w:hAnsi="Times New Roman"/>
          <w:spacing w:val="-8"/>
        </w:rPr>
        <w:t xml:space="preserve"> </w:t>
      </w:r>
      <w:r>
        <w:t>compte,</w:t>
      </w:r>
      <w:r>
        <w:rPr>
          <w:rFonts w:ascii="Times New Roman" w:hAnsi="Times New Roman"/>
          <w:spacing w:val="-8"/>
        </w:rPr>
        <w:t xml:space="preserve"> </w:t>
      </w:r>
      <w:r>
        <w:t>sans</w:t>
      </w:r>
      <w:r>
        <w:rPr>
          <w:rFonts w:ascii="Times New Roman" w:hAnsi="Times New Roman"/>
          <w:spacing w:val="-7"/>
        </w:rPr>
        <w:t xml:space="preserve"> </w:t>
      </w:r>
      <w:r>
        <w:t>rémunération</w:t>
      </w:r>
      <w:r>
        <w:rPr>
          <w:rFonts w:ascii="Times New Roman" w:hAnsi="Times New Roman"/>
          <w:spacing w:val="-8"/>
        </w:rPr>
        <w:t xml:space="preserve"> </w:t>
      </w:r>
      <w:r>
        <w:t>particulière,</w:t>
      </w:r>
      <w:r>
        <w:rPr>
          <w:rFonts w:ascii="Times New Roman" w:hAnsi="Times New Roman"/>
          <w:spacing w:val="-6"/>
        </w:rPr>
        <w:t xml:space="preserve"> </w:t>
      </w:r>
      <w:r>
        <w:t>des</w:t>
      </w:r>
      <w:r>
        <w:rPr>
          <w:rFonts w:ascii="Times New Roman" w:hAnsi="Times New Roman"/>
          <w:spacing w:val="-7"/>
        </w:rPr>
        <w:t xml:space="preserve"> </w:t>
      </w:r>
      <w:r>
        <w:t>réservations</w:t>
      </w:r>
      <w:r>
        <w:rPr>
          <w:rFonts w:ascii="Times New Roman" w:hAnsi="Times New Roman"/>
          <w:spacing w:val="-7"/>
        </w:rPr>
        <w:t xml:space="preserve"> </w:t>
      </w:r>
      <w:r>
        <w:t>éventuelles</w:t>
      </w:r>
      <w:r>
        <w:rPr>
          <w:rFonts w:ascii="Times New Roman" w:hAnsi="Times New Roman"/>
          <w:spacing w:val="-7"/>
        </w:rPr>
        <w:t xml:space="preserve"> </w:t>
      </w:r>
      <w:r>
        <w:t>pour</w:t>
      </w:r>
      <w:r>
        <w:rPr>
          <w:rFonts w:ascii="Times New Roman" w:hAnsi="Times New Roman"/>
          <w:spacing w:val="-7"/>
        </w:rPr>
        <w:t xml:space="preserve"> </w:t>
      </w:r>
      <w:r>
        <w:t>scellements,</w:t>
      </w:r>
      <w:r>
        <w:rPr>
          <w:rFonts w:ascii="Times New Roman" w:hAnsi="Times New Roman"/>
        </w:rPr>
        <w:t xml:space="preserve"> </w:t>
      </w:r>
      <w:r>
        <w:t>évidements,</w:t>
      </w:r>
      <w:r>
        <w:rPr>
          <w:rFonts w:ascii="Times New Roman" w:hAnsi="Times New Roman"/>
        </w:rPr>
        <w:t xml:space="preserve"> </w:t>
      </w:r>
      <w:r>
        <w:t>réservations,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passage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conduites,</w:t>
      </w:r>
      <w:r>
        <w:rPr>
          <w:rFonts w:ascii="Times New Roman" w:hAnsi="Times New Roman"/>
        </w:rPr>
        <w:t xml:space="preserve"> </w:t>
      </w:r>
      <w:r>
        <w:t>canalisations,</w:t>
      </w:r>
      <w:r>
        <w:rPr>
          <w:rFonts w:ascii="Times New Roman" w:hAnsi="Times New Roman"/>
        </w:rPr>
        <w:t xml:space="preserve"> </w:t>
      </w:r>
      <w:r>
        <w:t>fourreaux,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</w:t>
      </w:r>
      <w:r>
        <w:rPr>
          <w:rFonts w:ascii="Times New Roman" w:hAnsi="Times New Roman"/>
        </w:rPr>
        <w:t xml:space="preserve"> </w:t>
      </w:r>
      <w:r>
        <w:t>d’équipement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d’essais</w:t>
      </w:r>
      <w:r>
        <w:rPr>
          <w:rFonts w:ascii="Times New Roman" w:hAnsi="Times New Roman"/>
        </w:rPr>
        <w:t xml:space="preserve"> </w:t>
      </w:r>
      <w:r>
        <w:t>fournis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servant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contrôler</w:t>
      </w:r>
      <w:r>
        <w:rPr>
          <w:rFonts w:ascii="Times New Roman" w:hAnsi="Times New Roman"/>
        </w:rPr>
        <w:t xml:space="preserve"> </w:t>
      </w:r>
      <w:r>
        <w:t>l’ouvrage</w:t>
      </w:r>
      <w:r>
        <w:rPr>
          <w:rFonts w:ascii="Times New Roman" w:hAnsi="Times New Roman"/>
        </w:rPr>
        <w:t xml:space="preserve"> </w:t>
      </w:r>
      <w:r>
        <w:t>pendant</w:t>
      </w:r>
      <w:r>
        <w:rPr>
          <w:rFonts w:ascii="Times New Roman" w:hAnsi="Times New Roman"/>
        </w:rPr>
        <w:t xml:space="preserve"> </w:t>
      </w:r>
      <w:r>
        <w:t>sa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construction…</w:t>
      </w:r>
    </w:p>
    <w:p w14:paraId="4BC0809A" w14:textId="77777777" w:rsidR="00C05DD7" w:rsidRDefault="00447593">
      <w:pPr>
        <w:pStyle w:val="Corpsdetexte"/>
        <w:spacing w:before="61"/>
        <w:ind w:left="424" w:right="423"/>
        <w:jc w:val="both"/>
      </w:pPr>
      <w:r>
        <w:t>Les</w:t>
      </w:r>
      <w:r>
        <w:rPr>
          <w:rFonts w:ascii="Times New Roman" w:hAnsi="Times New Roman"/>
          <w:spacing w:val="-8"/>
        </w:rPr>
        <w:t xml:space="preserve"> </w:t>
      </w:r>
      <w:r>
        <w:t>prix</w:t>
      </w:r>
      <w:r>
        <w:rPr>
          <w:rFonts w:ascii="Times New Roman" w:hAnsi="Times New Roman"/>
          <w:spacing w:val="-8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coffrage</w:t>
      </w:r>
      <w:r>
        <w:rPr>
          <w:rFonts w:ascii="Times New Roman" w:hAnsi="Times New Roman"/>
          <w:spacing w:val="-9"/>
        </w:rPr>
        <w:t xml:space="preserve"> </w:t>
      </w:r>
      <w:r>
        <w:t>s’appliquent</w:t>
      </w:r>
      <w:r>
        <w:rPr>
          <w:rFonts w:ascii="Times New Roman" w:hAnsi="Times New Roman"/>
          <w:spacing w:val="-9"/>
        </w:rPr>
        <w:t xml:space="preserve"> </w:t>
      </w:r>
      <w:r>
        <w:t>aux</w:t>
      </w:r>
      <w:r>
        <w:rPr>
          <w:rFonts w:ascii="Times New Roman" w:hAnsi="Times New Roman"/>
          <w:spacing w:val="-8"/>
        </w:rPr>
        <w:t xml:space="preserve"> </w:t>
      </w:r>
      <w:r>
        <w:t>parements</w:t>
      </w:r>
      <w:r>
        <w:rPr>
          <w:rFonts w:ascii="Times New Roman" w:hAnsi="Times New Roman"/>
          <w:spacing w:val="-8"/>
        </w:rPr>
        <w:t xml:space="preserve"> </w:t>
      </w:r>
      <w:r>
        <w:t>réellement</w:t>
      </w:r>
      <w:r>
        <w:rPr>
          <w:rFonts w:ascii="Times New Roman" w:hAnsi="Times New Roman"/>
          <w:spacing w:val="-9"/>
        </w:rPr>
        <w:t xml:space="preserve"> </w:t>
      </w:r>
      <w:r>
        <w:t>coffrés,</w:t>
      </w:r>
      <w:r>
        <w:rPr>
          <w:rFonts w:ascii="Times New Roman" w:hAnsi="Times New Roman"/>
          <w:spacing w:val="-9"/>
        </w:rPr>
        <w:t xml:space="preserve"> </w:t>
      </w:r>
      <w:r>
        <w:t>mesurés</w:t>
      </w:r>
      <w:r>
        <w:rPr>
          <w:rFonts w:ascii="Times New Roman" w:hAnsi="Times New Roman"/>
          <w:spacing w:val="-8"/>
        </w:rPr>
        <w:t xml:space="preserve"> </w:t>
      </w:r>
      <w:r>
        <w:t>sur</w:t>
      </w:r>
      <w:r>
        <w:rPr>
          <w:rFonts w:ascii="Times New Roman" w:hAnsi="Times New Roman"/>
          <w:spacing w:val="-8"/>
        </w:rPr>
        <w:t xml:space="preserve"> </w:t>
      </w:r>
      <w:r>
        <w:t>la</w:t>
      </w:r>
      <w:r>
        <w:rPr>
          <w:rFonts w:ascii="Times New Roman" w:hAnsi="Times New Roman"/>
          <w:spacing w:val="-9"/>
        </w:rPr>
        <w:t xml:space="preserve"> </w:t>
      </w:r>
      <w:r>
        <w:t>base</w:t>
      </w:r>
      <w:r>
        <w:rPr>
          <w:rFonts w:ascii="Times New Roman" w:hAnsi="Times New Roman"/>
          <w:spacing w:val="-9"/>
        </w:rPr>
        <w:t xml:space="preserve"> </w:t>
      </w:r>
      <w:r>
        <w:t>des</w:t>
      </w:r>
      <w:r>
        <w:rPr>
          <w:rFonts w:ascii="Times New Roman" w:hAnsi="Times New Roman"/>
          <w:spacing w:val="-8"/>
        </w:rPr>
        <w:t xml:space="preserve"> </w:t>
      </w:r>
      <w:r>
        <w:t>plans</w:t>
      </w:r>
      <w:r>
        <w:rPr>
          <w:rFonts w:ascii="Times New Roman" w:hAnsi="Times New Roman"/>
          <w:spacing w:val="-8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mesurés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projection</w:t>
      </w:r>
      <w:r>
        <w:rPr>
          <w:rFonts w:ascii="Times New Roman" w:hAnsi="Times New Roman"/>
        </w:rPr>
        <w:t xml:space="preserve"> </w:t>
      </w:r>
      <w:r>
        <w:t>horizontale.</w:t>
      </w:r>
    </w:p>
    <w:p w14:paraId="331280AB" w14:textId="77777777" w:rsidR="00C05DD7" w:rsidRDefault="00447593">
      <w:pPr>
        <w:pStyle w:val="Corpsdetexte"/>
        <w:spacing w:before="59"/>
        <w:ind w:left="424" w:right="422"/>
        <w:jc w:val="both"/>
      </w:pPr>
      <w:r>
        <w:t>Sont</w:t>
      </w:r>
      <w:r>
        <w:rPr>
          <w:rFonts w:ascii="Times New Roman" w:hAnsi="Times New Roman"/>
        </w:rPr>
        <w:t xml:space="preserve"> </w:t>
      </w:r>
      <w:r>
        <w:t>considérés</w:t>
      </w:r>
      <w:r>
        <w:rPr>
          <w:rFonts w:ascii="Times New Roman" w:hAnsi="Times New Roman"/>
        </w:rPr>
        <w:t xml:space="preserve"> </w:t>
      </w:r>
      <w:r>
        <w:t>comme</w:t>
      </w:r>
      <w:r>
        <w:rPr>
          <w:rFonts w:ascii="Times New Roman" w:hAnsi="Times New Roman"/>
        </w:rPr>
        <w:t xml:space="preserve"> </w:t>
      </w:r>
      <w:r>
        <w:t>coffrages,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métalliques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outils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bois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coffrages</w:t>
      </w:r>
      <w:r>
        <w:rPr>
          <w:rFonts w:ascii="Times New Roman" w:hAnsi="Times New Roman"/>
        </w:rPr>
        <w:t xml:space="preserve"> </w:t>
      </w:r>
      <w:r>
        <w:t>ordinaires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vus.</w:t>
      </w:r>
    </w:p>
    <w:p w14:paraId="67DEE919" w14:textId="77777777" w:rsidR="00C05DD7" w:rsidRDefault="00447593">
      <w:pPr>
        <w:pStyle w:val="Corpsdetexte"/>
        <w:spacing w:before="61"/>
        <w:ind w:left="424" w:right="420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restera</w:t>
      </w:r>
      <w:r>
        <w:rPr>
          <w:rFonts w:ascii="Times New Roman" w:hAnsi="Times New Roman"/>
        </w:rPr>
        <w:t xml:space="preserve"> </w:t>
      </w:r>
      <w:r>
        <w:t>seul</w:t>
      </w:r>
      <w:r>
        <w:rPr>
          <w:rFonts w:ascii="Times New Roman" w:hAnsi="Times New Roman"/>
        </w:rPr>
        <w:t xml:space="preserve"> </w:t>
      </w:r>
      <w:r>
        <w:t>juge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bonne</w:t>
      </w:r>
      <w:r>
        <w:rPr>
          <w:rFonts w:ascii="Times New Roman" w:hAnsi="Times New Roman"/>
        </w:rPr>
        <w:t xml:space="preserve"> </w:t>
      </w:r>
      <w:r>
        <w:t>exécution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parements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arêtes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décidera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retenues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appliquer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imperfections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constatées.</w:t>
      </w:r>
    </w:p>
    <w:p w14:paraId="6DA16123" w14:textId="77777777" w:rsidR="00C05DD7" w:rsidRDefault="00447593">
      <w:pPr>
        <w:pStyle w:val="Titre4"/>
        <w:numPr>
          <w:ilvl w:val="2"/>
          <w:numId w:val="17"/>
        </w:numPr>
        <w:tabs>
          <w:tab w:val="left" w:pos="1132"/>
        </w:tabs>
        <w:ind w:hanging="708"/>
      </w:pPr>
      <w:r>
        <w:rPr>
          <w:spacing w:val="-2"/>
        </w:rPr>
        <w:t>Armatures</w:t>
      </w:r>
    </w:p>
    <w:p w14:paraId="63185B9F" w14:textId="77777777" w:rsidR="00C05DD7" w:rsidRDefault="00447593">
      <w:pPr>
        <w:pStyle w:val="Corpsdetexte"/>
        <w:spacing w:before="115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l’amenée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œuvre,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coupe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montage,</w:t>
      </w:r>
      <w:r>
        <w:rPr>
          <w:rFonts w:ascii="Times New Roman" w:hAnsi="Times New Roman"/>
        </w:rPr>
        <w:t xml:space="preserve"> </w:t>
      </w:r>
      <w:r>
        <w:t>tous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d’approvisionnement,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réception,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transport</w:t>
      </w:r>
      <w:r>
        <w:rPr>
          <w:rFonts w:ascii="Times New Roman" w:hAnsi="Times New Roman"/>
        </w:rPr>
        <w:t xml:space="preserve"> </w:t>
      </w:r>
      <w:r>
        <w:t>quelle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soit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distance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déchargement,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stockage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l’abri…</w:t>
      </w:r>
    </w:p>
    <w:p w14:paraId="387FCFC8" w14:textId="77777777" w:rsidR="00C05DD7" w:rsidRDefault="00C05DD7">
      <w:pPr>
        <w:pStyle w:val="Corpsdetexte"/>
        <w:spacing w:before="2"/>
      </w:pPr>
    </w:p>
    <w:p w14:paraId="1A531083" w14:textId="77777777" w:rsidR="00C05DD7" w:rsidRDefault="00447593">
      <w:pPr>
        <w:pStyle w:val="Corpsdetexte"/>
        <w:ind w:left="424" w:right="420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précision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demi-centimètre.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peut</w:t>
      </w:r>
      <w:r>
        <w:rPr>
          <w:rFonts w:ascii="Times New Roman" w:hAnsi="Times New Roman"/>
        </w:rPr>
        <w:t xml:space="preserve"> </w:t>
      </w:r>
      <w:r>
        <w:t>demander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remplacement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proofErr w:type="spellStart"/>
      <w:r>
        <w:t>refaçonnage</w:t>
      </w:r>
      <w:proofErr w:type="spellEnd"/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choix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tout</w:t>
      </w:r>
      <w:r>
        <w:rPr>
          <w:rFonts w:ascii="Times New Roman" w:hAnsi="Times New Roman"/>
        </w:rPr>
        <w:t xml:space="preserve"> </w:t>
      </w:r>
      <w:r>
        <w:t>acier</w:t>
      </w:r>
      <w:r>
        <w:rPr>
          <w:rFonts w:ascii="Times New Roman" w:hAnsi="Times New Roman"/>
        </w:rPr>
        <w:t xml:space="preserve"> </w:t>
      </w:r>
      <w:r>
        <w:t>hors</w:t>
      </w:r>
      <w:r>
        <w:rPr>
          <w:rFonts w:ascii="Times New Roman" w:hAnsi="Times New Roman"/>
        </w:rPr>
        <w:t xml:space="preserve"> </w:t>
      </w:r>
      <w:r>
        <w:t>tolérance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ce,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rémunération</w:t>
      </w:r>
      <w:r>
        <w:rPr>
          <w:rFonts w:ascii="Times New Roman" w:hAnsi="Times New Roman"/>
        </w:rPr>
        <w:t xml:space="preserve"> </w:t>
      </w:r>
      <w:r>
        <w:t>particulière.</w:t>
      </w:r>
    </w:p>
    <w:p w14:paraId="7FAD37CB" w14:textId="77777777" w:rsidR="00C05DD7" w:rsidRDefault="00447593">
      <w:pPr>
        <w:pStyle w:val="Corpsdetexte"/>
        <w:ind w:left="424" w:right="4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celles</w:t>
      </w:r>
      <w:r>
        <w:rPr>
          <w:rFonts w:ascii="Times New Roman" w:hAnsi="Times New Roman"/>
        </w:rPr>
        <w:t xml:space="preserve"> </w:t>
      </w:r>
      <w:r>
        <w:t>effectivement</w:t>
      </w:r>
      <w:r>
        <w:rPr>
          <w:rFonts w:ascii="Times New Roman" w:hAnsi="Times New Roman"/>
        </w:rPr>
        <w:t xml:space="preserve"> </w:t>
      </w:r>
      <w:r>
        <w:t>mises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ouvrages,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chutes</w:t>
      </w:r>
      <w:r>
        <w:rPr>
          <w:rFonts w:ascii="Times New Roman" w:hAnsi="Times New Roman"/>
        </w:rPr>
        <w:t xml:space="preserve"> </w:t>
      </w:r>
      <w:r>
        <w:t>provenant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façonnage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proofErr w:type="spellStart"/>
      <w:r>
        <w:t>surlongueurs</w:t>
      </w:r>
      <w:proofErr w:type="spellEnd"/>
      <w:r>
        <w:rPr>
          <w:rFonts w:ascii="Times New Roman" w:hAnsi="Times New Roman"/>
        </w:rPr>
        <w:t xml:space="preserve"> </w:t>
      </w:r>
      <w:r>
        <w:t>diverses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rémunérées.</w:t>
      </w:r>
    </w:p>
    <w:p w14:paraId="33426E84" w14:textId="77777777" w:rsidR="00C05DD7" w:rsidRDefault="00C05DD7">
      <w:pPr>
        <w:pStyle w:val="Corpsdetexte"/>
        <w:jc w:val="both"/>
        <w:sectPr w:rsidR="00C05DD7">
          <w:pgSz w:w="11900" w:h="16840"/>
          <w:pgMar w:top="1160" w:right="708" w:bottom="1000" w:left="708" w:header="715" w:footer="819" w:gutter="0"/>
          <w:cols w:space="720"/>
        </w:sectPr>
      </w:pPr>
    </w:p>
    <w:p w14:paraId="16969CE4" w14:textId="77777777" w:rsidR="00C05DD7" w:rsidRDefault="00C05DD7">
      <w:pPr>
        <w:pStyle w:val="Corpsdetexte"/>
      </w:pPr>
    </w:p>
    <w:p w14:paraId="2B0D8FA0" w14:textId="77777777" w:rsidR="00C05DD7" w:rsidRDefault="00C05DD7">
      <w:pPr>
        <w:pStyle w:val="Corpsdetexte"/>
        <w:spacing w:before="159"/>
      </w:pPr>
    </w:p>
    <w:p w14:paraId="424BBAD3" w14:textId="77777777" w:rsidR="00C05DD7" w:rsidRDefault="00447593">
      <w:pPr>
        <w:pStyle w:val="Corpsdetexte"/>
        <w:spacing w:before="1"/>
        <w:ind w:left="424" w:right="275"/>
      </w:pPr>
      <w:r>
        <w:t>Seuls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pris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recouvrements</w:t>
      </w:r>
      <w:r>
        <w:rPr>
          <w:rFonts w:ascii="Times New Roman" w:hAnsi="Times New Roman"/>
        </w:rPr>
        <w:t xml:space="preserve"> </w:t>
      </w:r>
      <w:r>
        <w:t>indiqués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intègrent</w:t>
      </w:r>
      <w:r>
        <w:rPr>
          <w:rFonts w:ascii="Times New Roman" w:hAnsi="Times New Roman"/>
        </w:rPr>
        <w:t xml:space="preserve"> </w:t>
      </w:r>
      <w:r>
        <w:t>l’utilisation</w:t>
      </w:r>
      <w:r>
        <w:rPr>
          <w:rFonts w:ascii="Times New Roman" w:hAnsi="Times New Roman"/>
        </w:rPr>
        <w:t xml:space="preserve"> </w:t>
      </w:r>
      <w:r>
        <w:t>éventuelle</w:t>
      </w:r>
      <w:r>
        <w:rPr>
          <w:rFonts w:ascii="Times New Roman" w:hAnsi="Times New Roman"/>
        </w:rPr>
        <w:t xml:space="preserve"> </w:t>
      </w:r>
      <w:r>
        <w:t>d’aciers</w:t>
      </w:r>
      <w:r>
        <w:rPr>
          <w:rFonts w:ascii="Times New Roman" w:hAnsi="Times New Roman"/>
        </w:rPr>
        <w:t xml:space="preserve"> </w:t>
      </w:r>
      <w:r>
        <w:t>manchonnés,</w:t>
      </w:r>
      <w:r>
        <w:rPr>
          <w:rFonts w:ascii="Times New Roman" w:hAnsi="Times New Roman"/>
        </w:rPr>
        <w:t xml:space="preserve"> </w:t>
      </w:r>
      <w:r>
        <w:t>manchons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barres</w:t>
      </w:r>
      <w:r>
        <w:rPr>
          <w:rFonts w:ascii="Times New Roman" w:hAnsi="Times New Roman"/>
        </w:rPr>
        <w:t xml:space="preserve"> </w:t>
      </w:r>
      <w:r>
        <w:t>filetées.</w:t>
      </w:r>
      <w:r>
        <w:rPr>
          <w:rFonts w:ascii="Times New Roman" w:hAnsi="Times New Roman"/>
        </w:rPr>
        <w:t xml:space="preserve"> </w:t>
      </w:r>
      <w:r>
        <w:t>Ils</w:t>
      </w:r>
      <w:r>
        <w:rPr>
          <w:rFonts w:ascii="Times New Roman" w:hAnsi="Times New Roman"/>
        </w:rPr>
        <w:t xml:space="preserve"> </w:t>
      </w:r>
      <w:r>
        <w:t>comprennent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:</w:t>
      </w:r>
    </w:p>
    <w:p w14:paraId="6E4B185A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before="1"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fourniture,</w:t>
      </w:r>
    </w:p>
    <w:p w14:paraId="51F21D85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têtes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manchon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durant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bétonnage,</w:t>
      </w:r>
    </w:p>
    <w:p w14:paraId="506355A7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2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positionnement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place,</w:t>
      </w:r>
    </w:p>
    <w:p w14:paraId="0DD9B572" w14:textId="77777777" w:rsidR="00C05DD7" w:rsidRDefault="00447593">
      <w:pPr>
        <w:pStyle w:val="Paragraphedeliste"/>
        <w:numPr>
          <w:ilvl w:val="3"/>
          <w:numId w:val="17"/>
        </w:numPr>
        <w:tabs>
          <w:tab w:val="left" w:pos="1319"/>
        </w:tabs>
        <w:spacing w:line="239" w:lineRule="exact"/>
        <w:ind w:left="131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dégagement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manchons.</w:t>
      </w:r>
    </w:p>
    <w:p w14:paraId="74129EB8" w14:textId="77777777" w:rsidR="00C05DD7" w:rsidRDefault="00447593">
      <w:pPr>
        <w:pStyle w:val="Corpsdetexte"/>
        <w:spacing w:before="213"/>
        <w:ind w:left="424" w:right="417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intègrent</w:t>
      </w:r>
      <w:r>
        <w:rPr>
          <w:rFonts w:ascii="Times New Roman" w:hAnsi="Times New Roman"/>
        </w:rPr>
        <w:t xml:space="preserve"> </w:t>
      </w:r>
      <w:r>
        <w:t>également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protections</w:t>
      </w:r>
      <w:r>
        <w:rPr>
          <w:rFonts w:ascii="Times New Roman" w:hAnsi="Times New Roman"/>
        </w:rPr>
        <w:t xml:space="preserve"> </w:t>
      </w:r>
      <w:r>
        <w:t>contre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blessures</w:t>
      </w:r>
      <w:r>
        <w:rPr>
          <w:rFonts w:ascii="Times New Roman" w:hAnsi="Times New Roman"/>
        </w:rPr>
        <w:t xml:space="preserve"> </w:t>
      </w:r>
      <w:r>
        <w:t>térébrantes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aciers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(chaises,</w:t>
      </w:r>
      <w:r>
        <w:rPr>
          <w:rFonts w:ascii="Times New Roman" w:hAnsi="Times New Roman"/>
        </w:rPr>
        <w:t xml:space="preserve"> </w:t>
      </w:r>
      <w:r>
        <w:t>étriers…)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aciers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sécurité</w:t>
      </w:r>
      <w:r>
        <w:rPr>
          <w:rFonts w:ascii="Times New Roman" w:hAnsi="Times New Roman"/>
        </w:rPr>
        <w:t xml:space="preserve"> </w:t>
      </w:r>
      <w:r>
        <w:t>(treillis</w:t>
      </w:r>
      <w:r>
        <w:rPr>
          <w:rFonts w:ascii="Times New Roman" w:hAnsi="Times New Roman"/>
        </w:rPr>
        <w:t xml:space="preserve"> </w:t>
      </w:r>
      <w:r>
        <w:t>soudés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surface…).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n’intègreront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conséquent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ces</w:t>
      </w:r>
      <w:r>
        <w:rPr>
          <w:rFonts w:ascii="Times New Roman" w:hAnsi="Times New Roman"/>
        </w:rPr>
        <w:t xml:space="preserve"> </w:t>
      </w:r>
      <w:r>
        <w:t>aciers.</w:t>
      </w:r>
    </w:p>
    <w:p w14:paraId="095FDD8D" w14:textId="77777777" w:rsidR="00C05DD7" w:rsidRDefault="00C05DD7">
      <w:pPr>
        <w:pStyle w:val="Corpsdetexte"/>
      </w:pPr>
    </w:p>
    <w:p w14:paraId="3DC3227F" w14:textId="77777777" w:rsidR="00C05DD7" w:rsidRDefault="00447593">
      <w:pPr>
        <w:pStyle w:val="Titre2"/>
        <w:numPr>
          <w:ilvl w:val="1"/>
          <w:numId w:val="17"/>
        </w:numPr>
        <w:tabs>
          <w:tab w:val="left" w:pos="846"/>
        </w:tabs>
        <w:ind w:left="846" w:hanging="359"/>
      </w:pPr>
      <w:bookmarkStart w:id="5" w:name="_TOC_250003"/>
      <w:r>
        <w:t>DIVERS</w:t>
      </w:r>
      <w:r>
        <w:rPr>
          <w:rFonts w:ascii="Times New Roman" w:hAnsi="Times New Roman"/>
          <w:b w:val="0"/>
          <w:spacing w:val="-6"/>
        </w:rPr>
        <w:t xml:space="preserve"> </w:t>
      </w:r>
      <w:r>
        <w:t>–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ABRÉVIATIONS</w:t>
      </w:r>
      <w:r>
        <w:rPr>
          <w:rFonts w:ascii="Times New Roman" w:hAnsi="Times New Roman"/>
          <w:b w:val="0"/>
          <w:spacing w:val="-6"/>
        </w:rPr>
        <w:t xml:space="preserve"> </w:t>
      </w:r>
      <w:bookmarkEnd w:id="5"/>
      <w:r>
        <w:rPr>
          <w:spacing w:val="-2"/>
        </w:rPr>
        <w:t>UTILISÉES</w:t>
      </w:r>
    </w:p>
    <w:p w14:paraId="020F256D" w14:textId="77777777" w:rsidR="00C05DD7" w:rsidRDefault="00447593">
      <w:pPr>
        <w:pStyle w:val="Corpsdetexte"/>
        <w:spacing w:before="198"/>
        <w:ind w:left="424" w:right="420"/>
        <w:jc w:val="both"/>
      </w:pP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reste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document,</w:t>
      </w:r>
      <w:r>
        <w:rPr>
          <w:rFonts w:ascii="Times New Roman" w:hAnsi="Times New Roman"/>
        </w:rPr>
        <w:t xml:space="preserve"> </w:t>
      </w:r>
      <w:r>
        <w:t>l’entreprise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charge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désignée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l’Entrepreneur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».</w:t>
      </w:r>
    </w:p>
    <w:p w14:paraId="1A1B7E6C" w14:textId="77777777" w:rsidR="00C05DD7" w:rsidRDefault="00C05DD7">
      <w:pPr>
        <w:pStyle w:val="Corpsdetexte"/>
        <w:spacing w:before="2"/>
      </w:pPr>
    </w:p>
    <w:p w14:paraId="2BCDB514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CCAP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Administratives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Particulières,</w:t>
      </w:r>
    </w:p>
    <w:p w14:paraId="0DA88175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CCTP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Particulières,</w:t>
      </w:r>
    </w:p>
    <w:p w14:paraId="147B1A08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before="1" w:line="229" w:lineRule="exact"/>
        <w:ind w:hanging="360"/>
        <w:rPr>
          <w:sz w:val="20"/>
        </w:rPr>
      </w:pPr>
      <w:r>
        <w:rPr>
          <w:sz w:val="20"/>
        </w:rPr>
        <w:t>PGC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PGCSPS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Général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Coordination,</w:t>
      </w:r>
    </w:p>
    <w:p w14:paraId="51A2650B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PAQ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Qualité</w:t>
      </w:r>
    </w:p>
    <w:p w14:paraId="5E0B436A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PPSPS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Pan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Santé</w:t>
      </w:r>
    </w:p>
    <w:p w14:paraId="71263357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PAPE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l’Environnement</w:t>
      </w:r>
    </w:p>
    <w:p w14:paraId="618C77C8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SOSED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Schéma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d’Organisation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l’Élimination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Déchets</w:t>
      </w:r>
    </w:p>
    <w:p w14:paraId="64DC1224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DOE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Exécutés</w:t>
      </w:r>
    </w:p>
    <w:p w14:paraId="69B0CACA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before="1" w:line="229" w:lineRule="exact"/>
        <w:ind w:hanging="360"/>
        <w:rPr>
          <w:sz w:val="20"/>
        </w:rPr>
      </w:pPr>
      <w:r>
        <w:rPr>
          <w:sz w:val="20"/>
        </w:rPr>
        <w:t>DICT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Déclaration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d’Intention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Commencement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Travaux</w:t>
      </w:r>
    </w:p>
    <w:p w14:paraId="3E608DCF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OPR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Préalables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Réception</w:t>
      </w:r>
    </w:p>
    <w:p w14:paraId="192D23A8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CCTG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Cahier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Clauses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Générales</w:t>
      </w:r>
    </w:p>
    <w:p w14:paraId="73BD9542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GTR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Guide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Terrassements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Routiers</w:t>
      </w:r>
    </w:p>
    <w:p w14:paraId="4B13EBC7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ACQPA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Association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Certification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Qualification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Peinture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Anticorrosion</w:t>
      </w:r>
    </w:p>
    <w:p w14:paraId="56491339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GNT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Grave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pacing w:val="-2"/>
          <w:sz w:val="20"/>
        </w:rPr>
        <w:t>Traitée</w:t>
      </w:r>
    </w:p>
    <w:p w14:paraId="4C735B0E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line="229" w:lineRule="exact"/>
        <w:ind w:hanging="360"/>
        <w:rPr>
          <w:sz w:val="20"/>
        </w:rPr>
      </w:pPr>
      <w:r>
        <w:rPr>
          <w:sz w:val="20"/>
        </w:rPr>
        <w:t>BBSG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Bitumineux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Semi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4"/>
          <w:sz w:val="20"/>
        </w:rPr>
        <w:t>Grenu</w:t>
      </w:r>
    </w:p>
    <w:p w14:paraId="007910C4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spacing w:before="1"/>
        <w:ind w:hanging="360"/>
        <w:rPr>
          <w:sz w:val="20"/>
        </w:rPr>
      </w:pPr>
      <w:r>
        <w:rPr>
          <w:sz w:val="20"/>
        </w:rPr>
        <w:t>BBTM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Bitumineux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Très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4"/>
          <w:sz w:val="20"/>
        </w:rPr>
        <w:t>Mince</w:t>
      </w:r>
    </w:p>
    <w:p w14:paraId="3F84D92A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DESC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d’Exploitation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</w:t>
      </w:r>
    </w:p>
    <w:p w14:paraId="668BEF4E" w14:textId="77777777" w:rsidR="00C05DD7" w:rsidRDefault="00C05DD7">
      <w:pPr>
        <w:pStyle w:val="Corpsdetexte"/>
        <w:spacing w:before="1"/>
      </w:pPr>
    </w:p>
    <w:p w14:paraId="216880D8" w14:textId="77777777" w:rsidR="00C05DD7" w:rsidRDefault="00447593">
      <w:pPr>
        <w:pStyle w:val="Corpsdetexte"/>
        <w:ind w:left="424"/>
        <w:jc w:val="both"/>
      </w:pPr>
      <w:r>
        <w:t>Abréviations</w:t>
      </w:r>
      <w:r>
        <w:rPr>
          <w:rFonts w:ascii="Times New Roman" w:hAnsi="Times New Roman"/>
          <w:spacing w:val="-3"/>
        </w:rPr>
        <w:t xml:space="preserve"> </w:t>
      </w:r>
      <w:r>
        <w:t>relatives</w:t>
      </w:r>
      <w:r>
        <w:rPr>
          <w:rFonts w:ascii="Times New Roman" w:hAnsi="Times New Roman"/>
          <w:spacing w:val="-1"/>
        </w:rPr>
        <w:t xml:space="preserve"> </w:t>
      </w:r>
      <w:r>
        <w:t>au</w:t>
      </w:r>
      <w:r>
        <w:rPr>
          <w:rFonts w:ascii="Times New Roman" w:hAnsi="Times New Roman"/>
          <w:spacing w:val="-4"/>
        </w:rPr>
        <w:t xml:space="preserve"> </w:t>
      </w:r>
      <w:r>
        <w:t>projet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 w14:paraId="41239B76" w14:textId="77777777" w:rsidR="00C05DD7" w:rsidRDefault="00447593">
      <w:pPr>
        <w:pStyle w:val="Paragraphedeliste"/>
        <w:numPr>
          <w:ilvl w:val="0"/>
          <w:numId w:val="14"/>
        </w:numPr>
        <w:tabs>
          <w:tab w:val="left" w:pos="1144"/>
        </w:tabs>
        <w:ind w:hanging="360"/>
        <w:rPr>
          <w:sz w:val="20"/>
        </w:rPr>
      </w:pPr>
      <w:r>
        <w:rPr>
          <w:sz w:val="20"/>
        </w:rPr>
        <w:t>VNF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Voies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Navigables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France</w:t>
      </w:r>
    </w:p>
    <w:p w14:paraId="0E0FD22A" w14:textId="77777777" w:rsidR="00C05DD7" w:rsidRDefault="00C05DD7">
      <w:pPr>
        <w:pStyle w:val="Paragraphedeliste"/>
        <w:rPr>
          <w:sz w:val="20"/>
        </w:rPr>
        <w:sectPr w:rsidR="00C05DD7">
          <w:pgSz w:w="11900" w:h="16840"/>
          <w:pgMar w:top="1160" w:right="708" w:bottom="1000" w:left="708" w:header="715" w:footer="819" w:gutter="0"/>
          <w:cols w:space="720"/>
        </w:sectPr>
      </w:pPr>
    </w:p>
    <w:p w14:paraId="0FFE5600" w14:textId="7CC279FA" w:rsidR="00C05DD7" w:rsidRDefault="00C05DD7">
      <w:pPr>
        <w:pStyle w:val="Corpsdetexte"/>
        <w:spacing w:before="10"/>
        <w:rPr>
          <w:sz w:val="8"/>
        </w:rPr>
      </w:pPr>
    </w:p>
    <w:p w14:paraId="2B35EF14" w14:textId="77777777" w:rsidR="00C05DD7" w:rsidRDefault="00C05DD7">
      <w:pPr>
        <w:pStyle w:val="Corpsdetexte"/>
        <w:rPr>
          <w:sz w:val="8"/>
        </w:rPr>
        <w:sectPr w:rsidR="00C05DD7">
          <w:headerReference w:type="default" r:id="rId17"/>
          <w:footerReference w:type="default" r:id="rId18"/>
          <w:pgSz w:w="11900" w:h="16840"/>
          <w:pgMar w:top="1160" w:right="708" w:bottom="1120" w:left="708" w:header="715" w:footer="932" w:gutter="0"/>
          <w:cols w:space="720"/>
        </w:sectPr>
      </w:pPr>
    </w:p>
    <w:p w14:paraId="4F21AB21" w14:textId="77777777" w:rsidR="00C05DD7" w:rsidRDefault="00447593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9AEFB29" w14:textId="77777777" w:rsidR="00C05DD7" w:rsidRDefault="00447593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28E63C7F" w14:textId="566711CF" w:rsidR="00C05DD7" w:rsidDel="001751FB" w:rsidRDefault="00C05DD7">
      <w:pPr>
        <w:pStyle w:val="Titre6"/>
        <w:ind w:left="598" w:right="2"/>
        <w:jc w:val="center"/>
        <w:rPr>
          <w:del w:id="6" w:author="ROUDANI Jamal" w:date="2025-05-05T16:24:00Z"/>
        </w:rPr>
      </w:pPr>
    </w:p>
    <w:p w14:paraId="23AB9D7E" w14:textId="77777777" w:rsidR="00C05DD7" w:rsidRDefault="00C05DD7">
      <w:pPr>
        <w:pStyle w:val="Corpsdetexte"/>
        <w:spacing w:before="96"/>
        <w:rPr>
          <w:rFonts w:ascii="Arial"/>
          <w:b/>
        </w:rPr>
      </w:pPr>
    </w:p>
    <w:p w14:paraId="09C5BDF3" w14:textId="77777777" w:rsidR="00C05DD7" w:rsidRDefault="00447593">
      <w:pPr>
        <w:pStyle w:val="Titre1"/>
        <w:ind w:left="2534"/>
        <w:jc w:val="left"/>
      </w:pPr>
      <w:bookmarkStart w:id="7" w:name="_TOC_250002"/>
      <w:r>
        <w:t>PRIX</w:t>
      </w:r>
      <w:r>
        <w:rPr>
          <w:rFonts w:ascii="Times New Roman"/>
          <w:b w:val="0"/>
        </w:rPr>
        <w:t xml:space="preserve"> </w:t>
      </w:r>
      <w:bookmarkEnd w:id="7"/>
      <w:r>
        <w:rPr>
          <w:spacing w:val="-2"/>
        </w:rPr>
        <w:t>GENERAUX</w:t>
      </w:r>
    </w:p>
    <w:p w14:paraId="0214B839" w14:textId="77777777" w:rsidR="00C05DD7" w:rsidRDefault="00447593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FEC04DF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4C83D89F" w14:textId="0F4FA03A" w:rsidR="00C05DD7" w:rsidRDefault="00447593">
      <w:pPr>
        <w:pStyle w:val="Titre6"/>
        <w:spacing w:before="228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001088" behindDoc="1" locked="0" layoutInCell="1" allowOverlap="1" wp14:anchorId="0812D896" wp14:editId="4A15A849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Graphic 2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09927" y="678452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772667" y="849109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9" y="1010868"/>
                            <a:ext cx="252876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E13BBE" id="Group 25" o:spid="_x0000_s1026" style="position:absolute;margin-left:51.1pt;margin-top:62.5pt;width:496.1pt;height:745.6pt;z-index:-16315392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6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">
                  <v:imagedata r:id="rId25" o:title=""/>
                </v:shape>
                <v:shape id="Graphic 27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28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" path="m,9169907r6126479,l6126479,,,,,9169907xe" filled="f" strokeweight=".35275mm">
                  <v:path arrowok="t"/>
                </v:shape>
                <v:shape id="Graphic 29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" path="m,l,9169919em4504943,r,9169919e" filled="f" strokeweight=".26456mm">
                  <v:path arrowok="t"/>
                </v:shape>
                <v:shape id="Graphic 30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" path="m,l6126479,e" filled="f" strokeweight=".35275mm">
                  <v:path arrowok="t"/>
                </v:shape>
                <v:shape id="Image 31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">
                  <v:imagedata r:id="rId26" o:title=""/>
                </v:shape>
                <v:shape id="Image 32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">
                  <v:imagedata r:id="rId27" o:title=""/>
                </v:shape>
                <v:shape id="Image 33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">
                  <v:imagedata r:id="rId28" o:title=""/>
                </v:shape>
                <v:shape id="Image 34" o:spid="_x0000_s1035" type="#_x0000_t75" style="position:absolute;left:17099;top:6784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">
                  <v:imagedata r:id="rId29" o:title=""/>
                </v:shape>
                <v:shape id="Graphic 35" o:spid="_x0000_s1036" style="position:absolute;left:7726;top:8491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" path="m4357115,l,,,6095r4357115,l4357115,xe" fillcolor="black" stroked="f">
                  <v:path arrowok="t"/>
                </v:shape>
                <v:shape id="Image 36" o:spid="_x0000_s1037" type="#_x0000_t75" style="position:absolute;left:2469;top:10108;width:2529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">
                  <v:imagedata r:id="rId30" o:title=""/>
                </v:shape>
                <w10:wrap anchorx="page" anchory="page"/>
              </v:group>
            </w:pict>
          </mc:Fallback>
        </mc:AlternateContent>
      </w:r>
      <w:r>
        <w:t>Installations</w:t>
      </w:r>
      <w:r>
        <w:rPr>
          <w:rFonts w:ascii="Times New Roman"/>
          <w:b w:val="0"/>
          <w:spacing w:val="-7"/>
        </w:rPr>
        <w:t xml:space="preserve"> </w:t>
      </w:r>
      <w:r>
        <w:t>de</w:t>
      </w:r>
      <w:r>
        <w:rPr>
          <w:rFonts w:ascii="Times New Roman"/>
          <w:b w:val="0"/>
          <w:spacing w:val="-5"/>
        </w:rPr>
        <w:t xml:space="preserve"> </w:t>
      </w:r>
      <w:r>
        <w:rPr>
          <w:spacing w:val="-2"/>
        </w:rPr>
        <w:t>chantier</w:t>
      </w:r>
    </w:p>
    <w:p w14:paraId="791A3508" w14:textId="77777777" w:rsidR="00C05DD7" w:rsidRDefault="00447593">
      <w:pPr>
        <w:pStyle w:val="Corpsdetexte"/>
        <w:spacing w:before="120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relevant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  <w:spacing w:val="-3"/>
        </w:rPr>
        <w:t xml:space="preserve"> </w:t>
      </w:r>
      <w:r>
        <w:t>marché,</w:t>
      </w:r>
      <w:r>
        <w:rPr>
          <w:rFonts w:ascii="Times New Roman" w:hAnsi="Times New Roman"/>
          <w:spacing w:val="-3"/>
        </w:rPr>
        <w:t xml:space="preserve"> </w:t>
      </w:r>
      <w:r>
        <w:t>toutes</w:t>
      </w:r>
      <w:r>
        <w:rPr>
          <w:rFonts w:ascii="Times New Roman" w:hAnsi="Times New Roman"/>
          <w:spacing w:val="-1"/>
        </w:rPr>
        <w:t xml:space="preserve"> </w:t>
      </w:r>
      <w:r>
        <w:t>les</w:t>
      </w:r>
      <w:r>
        <w:rPr>
          <w:rFonts w:ascii="Times New Roman" w:hAnsi="Times New Roman"/>
          <w:spacing w:val="-1"/>
        </w:rPr>
        <w:t xml:space="preserve"> </w:t>
      </w:r>
      <w:r>
        <w:t>installations</w:t>
      </w:r>
      <w:r>
        <w:rPr>
          <w:rFonts w:ascii="Times New Roman" w:hAnsi="Times New Roman"/>
          <w:spacing w:val="-1"/>
        </w:rPr>
        <w:t xml:space="preserve"> </w:t>
      </w:r>
      <w:r>
        <w:t>qui</w:t>
      </w:r>
      <w:r>
        <w:rPr>
          <w:rFonts w:ascii="Times New Roman" w:hAnsi="Times New Roman"/>
          <w:spacing w:val="-4"/>
        </w:rPr>
        <w:t xml:space="preserve"> </w:t>
      </w:r>
      <w:r>
        <w:t>seront</w:t>
      </w:r>
      <w:r>
        <w:rPr>
          <w:rFonts w:ascii="Times New Roman" w:hAnsi="Times New Roman"/>
          <w:spacing w:val="-3"/>
        </w:rPr>
        <w:t xml:space="preserve"> </w:t>
      </w:r>
      <w:r>
        <w:t>nécessaires</w:t>
      </w:r>
      <w:r>
        <w:rPr>
          <w:rFonts w:ascii="Times New Roman" w:hAnsi="Times New Roman"/>
          <w:spacing w:val="-1"/>
        </w:rPr>
        <w:t xml:space="preserve"> </w:t>
      </w:r>
      <w:r>
        <w:t>au</w:t>
      </w:r>
      <w:r>
        <w:rPr>
          <w:rFonts w:ascii="Times New Roman" w:hAnsi="Times New Roman"/>
          <w:spacing w:val="-3"/>
        </w:rPr>
        <w:t xml:space="preserve"> </w:t>
      </w:r>
      <w:r>
        <w:t>Titulaire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mener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bien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prévus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y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installations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ses</w:t>
      </w:r>
      <w:r>
        <w:rPr>
          <w:rFonts w:ascii="Times New Roman" w:hAnsi="Times New Roman"/>
        </w:rPr>
        <w:t xml:space="preserve"> </w:t>
      </w:r>
      <w:r>
        <w:t>sous-traitants.</w:t>
      </w:r>
    </w:p>
    <w:p w14:paraId="7D717BF9" w14:textId="77777777" w:rsidR="00C05DD7" w:rsidRDefault="00C05DD7">
      <w:pPr>
        <w:pStyle w:val="Corpsdetexte"/>
      </w:pPr>
    </w:p>
    <w:p w14:paraId="05ADFA45" w14:textId="77777777" w:rsidR="00C05DD7" w:rsidRDefault="00447593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sus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bureaux,</w:t>
      </w:r>
      <w:r>
        <w:rPr>
          <w:rFonts w:ascii="Times New Roman" w:hAnsi="Times New Roman"/>
        </w:rPr>
        <w:t xml:space="preserve"> </w:t>
      </w:r>
      <w:r>
        <w:t>salles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réunions,</w:t>
      </w:r>
      <w:r>
        <w:rPr>
          <w:rFonts w:ascii="Times New Roman" w:hAnsi="Times New Roman"/>
        </w:rPr>
        <w:t xml:space="preserve"> </w:t>
      </w:r>
      <w:r>
        <w:t>entrepôts,</w:t>
      </w:r>
      <w:r>
        <w:rPr>
          <w:rFonts w:ascii="Times New Roman" w:hAnsi="Times New Roman"/>
        </w:rPr>
        <w:t xml:space="preserve"> </w:t>
      </w:r>
      <w:r>
        <w:t>ateliers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matériels</w:t>
      </w:r>
      <w:r>
        <w:rPr>
          <w:rFonts w:ascii="Times New Roman" w:hAnsi="Times New Roman"/>
        </w:rPr>
        <w:t xml:space="preserve"> </w:t>
      </w:r>
      <w:r>
        <w:t>divers</w:t>
      </w:r>
      <w:r>
        <w:rPr>
          <w:rFonts w:ascii="Times New Roman" w:hAnsi="Times New Roman"/>
        </w:rPr>
        <w:t xml:space="preserve"> </w:t>
      </w:r>
      <w:r>
        <w:t>:</w:t>
      </w:r>
    </w:p>
    <w:p w14:paraId="7E66D173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80"/>
        </w:tabs>
        <w:spacing w:before="1"/>
        <w:ind w:right="2121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clôtures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portails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chantier,</w:t>
      </w:r>
    </w:p>
    <w:p w14:paraId="497E254F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80"/>
        </w:tabs>
        <w:ind w:right="2117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l'hygiène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PGC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règlementation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vigueur,</w:t>
      </w:r>
    </w:p>
    <w:p w14:paraId="076A1D59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démarrage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0CF4840D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débroussaillage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emprises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décapage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naturelle),</w:t>
      </w:r>
    </w:p>
    <w:p w14:paraId="1B7A9A5A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l'exécution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entretien,</w:t>
      </w:r>
    </w:p>
    <w:p w14:paraId="498027F1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chauffé,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éclairé,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bureau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accueillir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12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personnes,</w:t>
      </w:r>
    </w:p>
    <w:p w14:paraId="548919B2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AABB701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piquetages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implantations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18986613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chaussées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abords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chemins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2990B009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branchements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(eau,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électricité,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téléphone,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etc…),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autonomes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PGC,</w:t>
      </w:r>
    </w:p>
    <w:p w14:paraId="2EBE0789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18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signalisation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temporaire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délimitation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indications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recommandations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guide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».,</w:t>
      </w:r>
    </w:p>
    <w:p w14:paraId="4B33EA6F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8"/>
        </w:tabs>
        <w:spacing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pistes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21B59219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un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d’huissier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démarrage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4DB28087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8"/>
        </w:tabs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gardiennage,</w:t>
      </w:r>
    </w:p>
    <w:p w14:paraId="53F9A4C4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mesures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l’environnement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stipulations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B32D85C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8"/>
        </w:tabs>
        <w:spacing w:before="1"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repli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58A2FD23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l'enlèvement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excédent,</w:t>
      </w:r>
    </w:p>
    <w:p w14:paraId="7FD61EFF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exemple,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bureaux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ateliers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existantes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travaux).</w:t>
      </w:r>
    </w:p>
    <w:p w14:paraId="5470236F" w14:textId="77777777" w:rsidR="00C05DD7" w:rsidRDefault="00447593">
      <w:pPr>
        <w:pStyle w:val="Corpsdetexte"/>
        <w:spacing w:before="1"/>
        <w:ind w:left="1559" w:right="2118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totalité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aménagements</w:t>
      </w:r>
      <w:r>
        <w:rPr>
          <w:rFonts w:ascii="Times New Roman" w:hAnsi="Times New Roman"/>
        </w:rPr>
        <w:t xml:space="preserve"> </w:t>
      </w:r>
      <w:r>
        <w:t>provisoires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amené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3"/>
        </w:rPr>
        <w:t xml:space="preserve"> </w:t>
      </w:r>
      <w:r>
        <w:t>exécuter</w:t>
      </w:r>
      <w:r>
        <w:rPr>
          <w:rFonts w:ascii="Times New Roman" w:hAnsi="Times New Roman"/>
          <w:spacing w:val="-5"/>
        </w:rPr>
        <w:t xml:space="preserve"> </w:t>
      </w:r>
      <w:r>
        <w:t>pour</w:t>
      </w:r>
      <w:r>
        <w:rPr>
          <w:rFonts w:ascii="Times New Roman" w:hAnsi="Times New Roman"/>
          <w:spacing w:val="-5"/>
        </w:rPr>
        <w:t xml:space="preserve"> </w:t>
      </w:r>
      <w:r>
        <w:t>permettre</w:t>
      </w:r>
      <w:r>
        <w:rPr>
          <w:rFonts w:ascii="Times New Roman" w:hAnsi="Times New Roman"/>
          <w:spacing w:val="-3"/>
        </w:rPr>
        <w:t xml:space="preserve"> </w:t>
      </w:r>
      <w:r>
        <w:t>à</w:t>
      </w:r>
      <w:r>
        <w:rPr>
          <w:rFonts w:ascii="Times New Roman" w:hAnsi="Times New Roman"/>
          <w:spacing w:val="-6"/>
        </w:rPr>
        <w:t xml:space="preserve"> </w:t>
      </w:r>
      <w:r>
        <w:t>son</w:t>
      </w:r>
      <w:r>
        <w:rPr>
          <w:rFonts w:ascii="Times New Roman" w:hAnsi="Times New Roman"/>
          <w:spacing w:val="-6"/>
        </w:rPr>
        <w:t xml:space="preserve"> </w:t>
      </w:r>
      <w:r>
        <w:t>personnel</w:t>
      </w:r>
      <w:r>
        <w:rPr>
          <w:rFonts w:ascii="Times New Roman" w:hAnsi="Times New Roman"/>
          <w:spacing w:val="-7"/>
        </w:rPr>
        <w:t xml:space="preserve"> </w:t>
      </w:r>
      <w:r>
        <w:t>et</w:t>
      </w:r>
      <w:r>
        <w:rPr>
          <w:rFonts w:ascii="Times New Roman" w:hAnsi="Times New Roman"/>
          <w:spacing w:val="-6"/>
        </w:rPr>
        <w:t xml:space="preserve"> </w:t>
      </w:r>
      <w:r>
        <w:t>à</w:t>
      </w:r>
      <w:r>
        <w:rPr>
          <w:rFonts w:ascii="Times New Roman" w:hAnsi="Times New Roman"/>
          <w:spacing w:val="-1"/>
        </w:rPr>
        <w:t xml:space="preserve"> </w:t>
      </w:r>
      <w:r>
        <w:t>ses</w:t>
      </w:r>
      <w:r>
        <w:rPr>
          <w:rFonts w:ascii="Times New Roman" w:hAnsi="Times New Roman"/>
          <w:spacing w:val="-4"/>
        </w:rPr>
        <w:t xml:space="preserve"> </w:t>
      </w:r>
      <w:r>
        <w:t>engins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6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d’être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pied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approvisionner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même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chacune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d’ouvrage.</w:t>
      </w:r>
    </w:p>
    <w:p w14:paraId="6D0C2A78" w14:textId="77777777" w:rsidR="00C05DD7" w:rsidRDefault="00C05DD7">
      <w:pPr>
        <w:pStyle w:val="Corpsdetexte"/>
      </w:pPr>
    </w:p>
    <w:p w14:paraId="06C632EF" w14:textId="77777777" w:rsidR="00C05DD7" w:rsidRDefault="00447593">
      <w:pPr>
        <w:pStyle w:val="Corpsdetexte"/>
        <w:spacing w:line="229" w:lineRule="exact"/>
        <w:ind w:left="1559"/>
      </w:pPr>
      <w:r>
        <w:t>Le</w:t>
      </w:r>
      <w:r>
        <w:rPr>
          <w:rFonts w:ascii="Times New Roman" w:hAnsi="Times New Roman"/>
        </w:rPr>
        <w:t xml:space="preserve"> </w:t>
      </w:r>
      <w:r>
        <w:t>montant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1"/>
        </w:rPr>
        <w:t xml:space="preserve"> </w:t>
      </w:r>
      <w:r>
        <w:t>forfait</w:t>
      </w:r>
      <w:r>
        <w:rPr>
          <w:rFonts w:ascii="Times New Roman" w:hAnsi="Times New Roman"/>
          <w:spacing w:val="2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payé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3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12"/>
        </w:rPr>
        <w:t>:</w:t>
      </w:r>
    </w:p>
    <w:p w14:paraId="7C9CBFAE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21" w:hanging="360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installation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base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vie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coordonnateur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247273A5" w14:textId="77777777" w:rsidR="00C05DD7" w:rsidRDefault="00447593">
      <w:pPr>
        <w:pStyle w:val="Paragraphedeliste"/>
        <w:numPr>
          <w:ilvl w:val="0"/>
          <w:numId w:val="13"/>
        </w:numPr>
        <w:tabs>
          <w:tab w:val="left" w:pos="2279"/>
        </w:tabs>
        <w:ind w:left="2279" w:right="2119" w:hanging="360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limite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délai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contractuel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marché,</w:t>
      </w:r>
    </w:p>
    <w:p w14:paraId="55CB371D" w14:textId="77777777" w:rsidR="00C05DD7" w:rsidRDefault="00C05DD7">
      <w:pPr>
        <w:pStyle w:val="Paragraphedeliste"/>
        <w:rPr>
          <w:sz w:val="20"/>
        </w:rPr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700E39E2" w14:textId="0C50FD4C" w:rsidR="00C05DD7" w:rsidRDefault="001751FB">
      <w:pPr>
        <w:pStyle w:val="Corpsdetexte"/>
        <w:spacing w:before="10"/>
        <w:rPr>
          <w:sz w:val="8"/>
        </w:rPr>
      </w:pPr>
      <w:r>
        <w:rPr>
          <w:rFonts w:ascii="Arial"/>
          <w:b/>
          <w:noProof/>
        </w:rPr>
        <w:lastRenderedPageBreak/>
        <mc:AlternateContent>
          <mc:Choice Requires="wpg">
            <w:drawing>
              <wp:anchor distT="0" distB="0" distL="0" distR="0" simplePos="0" relativeHeight="251658240" behindDoc="1" locked="0" layoutInCell="1" allowOverlap="1" wp14:anchorId="16DCB8ED" wp14:editId="176BFE07">
                <wp:simplePos x="0" y="0"/>
                <wp:positionH relativeFrom="page">
                  <wp:posOffset>629920</wp:posOffset>
                </wp:positionH>
                <wp:positionV relativeFrom="page">
                  <wp:posOffset>798830</wp:posOffset>
                </wp:positionV>
                <wp:extent cx="6300470" cy="946912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1699711"/>
                            <a:ext cx="265040" cy="9726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0F900A" id="Group 37" o:spid="_x0000_s1026" style="position:absolute;margin-left:49.6pt;margin-top:62.9pt;width:496.1pt;height:745.6pt;z-index:-251658240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">
                <v:shape id="Image 38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">
                  <v:imagedata r:id="rId32" o:title=""/>
                </v:shape>
                <v:shape id="Graphic 39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40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" path="m,9169907r6126479,l6126479,,,,,9169907xe" filled="f" strokeweight=".35275mm">
                  <v:path arrowok="t"/>
                </v:shape>
                <v:shape id="Graphic 41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" path="m,l,9169919em4504943,r,9169919e" filled="f" strokeweight=".26456mm">
                  <v:path arrowok="t"/>
                </v:shape>
                <v:shape id="Graphic 42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" path="m,l6126479,e" filled="f" strokeweight=".35275mm">
                  <v:path arrowok="t"/>
                </v:shape>
                <v:shape id="Image 43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">
                  <v:imagedata r:id="rId33" o:title=""/>
                </v:shape>
                <v:shape id="Image 44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">
                  <v:imagedata r:id="rId34" o:title=""/>
                </v:shape>
                <v:shape id="Image 45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">
                  <v:imagedata r:id="rId35" o:title=""/>
                </v:shape>
                <v:shape id="Image 46" o:spid="_x0000_s1035" type="#_x0000_t75" style="position:absolute;left:2469;top:16997;width:2650;height:9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">
                  <v:imagedata r:id="rId36" o:title=""/>
                </v:shape>
                <w10:wrap anchorx="page" anchory="page"/>
              </v:group>
            </w:pict>
          </mc:Fallback>
        </mc:AlternateContent>
      </w:r>
    </w:p>
    <w:p w14:paraId="6CCF97F2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73052110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26D25049" w14:textId="77777777" w:rsidR="00C05DD7" w:rsidRDefault="00447593">
      <w:pPr>
        <w:pStyle w:val="Titre6"/>
        <w:spacing w:before="213"/>
        <w:ind w:left="391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6D5EC287" w14:textId="3D4C8A53" w:rsidR="00C05DD7" w:rsidRDefault="00C05DD7">
      <w:pPr>
        <w:pStyle w:val="Titre6"/>
        <w:ind w:left="391" w:right="2"/>
        <w:jc w:val="center"/>
      </w:pPr>
    </w:p>
    <w:p w14:paraId="6759B638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77B061E0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1"/>
        </w:tabs>
        <w:spacing w:before="1"/>
        <w:ind w:left="981" w:hanging="359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repliement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lieux.</w:t>
      </w:r>
    </w:p>
    <w:p w14:paraId="44A7BEEB" w14:textId="77777777" w:rsidR="00C05DD7" w:rsidRDefault="00447593">
      <w:pPr>
        <w:pStyle w:val="Titre5"/>
        <w:spacing w:before="228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254109D" w14:textId="77777777" w:rsidR="00C05DD7" w:rsidRDefault="00447593">
      <w:pPr>
        <w:pStyle w:val="Titre6"/>
        <w:spacing w:before="93"/>
        <w:ind w:left="552" w:right="545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1E0E4FAC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6908" w:space="39"/>
            <w:col w:w="2239"/>
          </w:cols>
        </w:sectPr>
      </w:pPr>
    </w:p>
    <w:p w14:paraId="26133E0C" w14:textId="1B3CF35D" w:rsidR="00C05DD7" w:rsidRDefault="00C05DD7">
      <w:pPr>
        <w:pStyle w:val="Corpsdetexte"/>
        <w:rPr>
          <w:rFonts w:ascii="Arial"/>
          <w:b/>
        </w:rPr>
      </w:pPr>
    </w:p>
    <w:p w14:paraId="4B400D8D" w14:textId="77777777" w:rsidR="00C05DD7" w:rsidRDefault="00C05DD7">
      <w:pPr>
        <w:pStyle w:val="Corpsdetexte"/>
        <w:rPr>
          <w:rFonts w:ascii="Arial"/>
          <w:b/>
        </w:rPr>
      </w:pPr>
    </w:p>
    <w:p w14:paraId="7354C717" w14:textId="77777777" w:rsidR="00C05DD7" w:rsidRDefault="00C05DD7">
      <w:pPr>
        <w:pStyle w:val="Corpsdetexte"/>
        <w:rPr>
          <w:rFonts w:ascii="Arial"/>
          <w:b/>
        </w:rPr>
      </w:pPr>
    </w:p>
    <w:p w14:paraId="1666BAA3" w14:textId="77777777" w:rsidR="00C05DD7" w:rsidRDefault="00C05DD7">
      <w:pPr>
        <w:pStyle w:val="Corpsdetexte"/>
        <w:spacing w:before="7"/>
        <w:rPr>
          <w:rFonts w:ascii="Arial"/>
          <w:b/>
        </w:rPr>
      </w:pPr>
    </w:p>
    <w:p w14:paraId="7E12CDA9" w14:textId="77777777" w:rsidR="00C05DD7" w:rsidRDefault="00447593">
      <w:pPr>
        <w:pStyle w:val="Titre6"/>
        <w:ind w:left="1524"/>
        <w:jc w:val="both"/>
      </w:pPr>
      <w:r>
        <w:t>Etablissement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documents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période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de</w:t>
      </w:r>
      <w:r>
        <w:rPr>
          <w:rFonts w:ascii="Times New Roman" w:hAnsi="Times New Roman"/>
          <w:b w:val="0"/>
        </w:rPr>
        <w:t xml:space="preserve"> </w:t>
      </w:r>
      <w:r>
        <w:rPr>
          <w:spacing w:val="-2"/>
        </w:rPr>
        <w:t>préparation</w:t>
      </w:r>
    </w:p>
    <w:p w14:paraId="3268D36B" w14:textId="77777777" w:rsidR="00C05DD7" w:rsidRDefault="00447593">
      <w:pPr>
        <w:pStyle w:val="Corpsdetexte"/>
        <w:spacing w:before="118"/>
        <w:ind w:left="1559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préparation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CCAP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7A836FA2" w14:textId="77777777" w:rsidR="00C05DD7" w:rsidRDefault="00C05DD7">
      <w:pPr>
        <w:pStyle w:val="Corpsdetexte"/>
        <w:spacing w:before="1"/>
      </w:pPr>
    </w:p>
    <w:p w14:paraId="1F5E89CC" w14:textId="77777777" w:rsidR="00C05DD7" w:rsidRDefault="00447593">
      <w:pPr>
        <w:pStyle w:val="Corpsdetexte"/>
        <w:spacing w:before="1"/>
        <w:ind w:left="1559" w:right="2117"/>
      </w:pPr>
      <w:r>
        <w:t>Ce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comprend</w:t>
      </w:r>
      <w:r>
        <w:rPr>
          <w:rFonts w:ascii="Times New Roman" w:hAnsi="Times New Roman"/>
          <w:spacing w:val="40"/>
        </w:rPr>
        <w:t xml:space="preserve"> </w:t>
      </w:r>
      <w:r>
        <w:t>notamment,</w:t>
      </w:r>
      <w:r>
        <w:rPr>
          <w:rFonts w:ascii="Times New Roman" w:hAnsi="Times New Roman"/>
          <w:spacing w:val="40"/>
        </w:rPr>
        <w:t xml:space="preserve"> </w:t>
      </w:r>
      <w:r>
        <w:t>pour</w:t>
      </w:r>
      <w:r>
        <w:rPr>
          <w:rFonts w:ascii="Times New Roman" w:hAnsi="Times New Roman"/>
          <w:spacing w:val="40"/>
        </w:rPr>
        <w:t xml:space="preserve"> </w:t>
      </w:r>
      <w:r>
        <w:t>l'ensemble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travaux</w:t>
      </w:r>
      <w:r>
        <w:rPr>
          <w:rFonts w:ascii="Times New Roman" w:hAnsi="Times New Roman"/>
          <w:spacing w:val="40"/>
        </w:rPr>
        <w:t xml:space="preserve"> </w:t>
      </w:r>
      <w:r>
        <w:t>relevant</w:t>
      </w:r>
      <w:r>
        <w:rPr>
          <w:rFonts w:ascii="Times New Roman" w:hAnsi="Times New Roman"/>
          <w:spacing w:val="40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:</w:t>
      </w:r>
    </w:p>
    <w:p w14:paraId="08D918FA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spacing w:before="228"/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(PAQ)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procédures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méthodologiques,</w:t>
      </w:r>
    </w:p>
    <w:p w14:paraId="0B9FD556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8"/>
        </w:tabs>
        <w:spacing w:before="2" w:line="229" w:lineRule="exact"/>
        <w:ind w:left="2278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PAQ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fonction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0DC805A8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l’Environnement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(PRE),</w:t>
      </w:r>
    </w:p>
    <w:p w14:paraId="4D8DC776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régulière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fonction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5329D401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démarches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mener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d’Intention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Commencement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(DICT),</w:t>
      </w:r>
    </w:p>
    <w:p w14:paraId="06B717EA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spacing w:line="228" w:lineRule="exact"/>
        <w:ind w:left="227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projet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installations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391D0E8D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spacing w:before="1"/>
        <w:ind w:left="2279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planning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prévisionnel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2AC406F3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ind w:left="2279" w:hanging="360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listés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4"/>
          <w:sz w:val="20"/>
        </w:rPr>
        <w:t>CCAP,</w:t>
      </w:r>
    </w:p>
    <w:p w14:paraId="3D4B55F2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spacing w:before="1"/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l’ordonnancement</w:t>
      </w:r>
      <w:proofErr w:type="gram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planification,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l’organisation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co-traitants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synthèse,</w:t>
      </w:r>
    </w:p>
    <w:p w14:paraId="0E2CEB33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cette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jugerait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convocation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écrite.</w:t>
      </w:r>
    </w:p>
    <w:p w14:paraId="6C47C589" w14:textId="77777777" w:rsidR="00C05DD7" w:rsidRDefault="00C05DD7">
      <w:pPr>
        <w:pStyle w:val="Corpsdetexte"/>
      </w:pPr>
    </w:p>
    <w:p w14:paraId="187219F3" w14:textId="77777777" w:rsidR="00C05DD7" w:rsidRDefault="00447593">
      <w:pPr>
        <w:pStyle w:val="Corpsdetexte"/>
        <w:ind w:left="1560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6C5A3872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80"/>
        </w:tabs>
        <w:spacing w:before="229"/>
        <w:ind w:right="2120" w:hanging="360"/>
        <w:jc w:val="both"/>
        <w:rPr>
          <w:sz w:val="20"/>
        </w:rPr>
      </w:pPr>
      <w:r>
        <w:rPr>
          <w:sz w:val="20"/>
        </w:rPr>
        <w:t>20%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réserve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liste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prévisionnelle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planning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documents,</w:t>
      </w:r>
    </w:p>
    <w:p w14:paraId="5C345DF4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80"/>
        </w:tabs>
        <w:spacing w:before="1"/>
        <w:ind w:right="2121" w:hanging="360"/>
        <w:jc w:val="both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prenant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seulement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6005533F" w14:textId="77777777" w:rsidR="00C05DD7" w:rsidRDefault="00447593">
      <w:pPr>
        <w:pStyle w:val="Paragraphedeliste"/>
        <w:numPr>
          <w:ilvl w:val="0"/>
          <w:numId w:val="11"/>
        </w:numPr>
        <w:tabs>
          <w:tab w:val="left" w:pos="2280"/>
        </w:tabs>
        <w:ind w:right="2119" w:hanging="360"/>
        <w:jc w:val="both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prévus.</w:t>
      </w:r>
    </w:p>
    <w:p w14:paraId="47579085" w14:textId="77777777" w:rsidR="00C05DD7" w:rsidRDefault="00447593">
      <w:pPr>
        <w:pStyle w:val="Corpsdetexte"/>
        <w:spacing w:before="230"/>
        <w:ind w:left="1560" w:right="2117"/>
      </w:pPr>
      <w:r>
        <w:t>Il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  <w:spacing w:val="23"/>
        </w:rPr>
        <w:t xml:space="preserve"> </w:t>
      </w:r>
      <w:r>
        <w:t>à</w:t>
      </w:r>
      <w:r>
        <w:rPr>
          <w:rFonts w:ascii="Times New Roman" w:hAnsi="Times New Roman"/>
          <w:spacing w:val="25"/>
        </w:rPr>
        <w:t xml:space="preserve"> </w:t>
      </w:r>
      <w:r>
        <w:t>noter</w:t>
      </w:r>
      <w:r>
        <w:rPr>
          <w:rFonts w:ascii="Times New Roman" w:hAnsi="Times New Roman"/>
          <w:spacing w:val="24"/>
        </w:rPr>
        <w:t xml:space="preserve"> </w:t>
      </w:r>
      <w:r>
        <w:t>que</w:t>
      </w:r>
      <w:r>
        <w:rPr>
          <w:rFonts w:ascii="Times New Roman" w:hAnsi="Times New Roman"/>
          <w:spacing w:val="23"/>
        </w:rPr>
        <w:t xml:space="preserve"> </w:t>
      </w:r>
      <w:r>
        <w:t>ce</w:t>
      </w:r>
      <w:r>
        <w:rPr>
          <w:rFonts w:ascii="Times New Roman" w:hAnsi="Times New Roman"/>
          <w:spacing w:val="23"/>
        </w:rPr>
        <w:t xml:space="preserve"> </w:t>
      </w:r>
      <w:r>
        <w:t>prix</w:t>
      </w:r>
      <w:r>
        <w:rPr>
          <w:rFonts w:ascii="Times New Roman" w:hAnsi="Times New Roman"/>
          <w:spacing w:val="25"/>
        </w:rPr>
        <w:t xml:space="preserve"> </w:t>
      </w:r>
      <w:r>
        <w:t>concerne</w:t>
      </w:r>
      <w:r>
        <w:rPr>
          <w:rFonts w:ascii="Times New Roman" w:hAnsi="Times New Roman"/>
          <w:spacing w:val="25"/>
        </w:rPr>
        <w:t xml:space="preserve"> </w:t>
      </w:r>
      <w:r>
        <w:t>le</w:t>
      </w:r>
      <w:r>
        <w:rPr>
          <w:rFonts w:ascii="Times New Roman" w:hAnsi="Times New Roman"/>
          <w:spacing w:val="23"/>
        </w:rPr>
        <w:t xml:space="preserve"> </w:t>
      </w:r>
      <w:r>
        <w:t>Titulaire,</w:t>
      </w:r>
      <w:r>
        <w:rPr>
          <w:rFonts w:ascii="Times New Roman" w:hAnsi="Times New Roman"/>
          <w:spacing w:val="23"/>
        </w:rPr>
        <w:t xml:space="preserve"> </w:t>
      </w:r>
      <w:r>
        <w:t>ses</w:t>
      </w:r>
      <w:r>
        <w:rPr>
          <w:rFonts w:ascii="Times New Roman" w:hAnsi="Times New Roman"/>
          <w:spacing w:val="25"/>
        </w:rPr>
        <w:t xml:space="preserve"> </w:t>
      </w:r>
      <w:r>
        <w:t>éventuels</w:t>
      </w:r>
      <w:r>
        <w:rPr>
          <w:rFonts w:ascii="Times New Roman" w:hAnsi="Times New Roman"/>
          <w:spacing w:val="25"/>
        </w:rPr>
        <w:t xml:space="preserve"> </w:t>
      </w:r>
      <w:r>
        <w:t>cotraitants</w:t>
      </w:r>
      <w:r>
        <w:rPr>
          <w:rFonts w:ascii="Times New Roman" w:hAnsi="Times New Roman"/>
          <w:spacing w:val="25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sous-traitants.</w:t>
      </w:r>
    </w:p>
    <w:p w14:paraId="05502918" w14:textId="77777777" w:rsidR="00C05DD7" w:rsidRDefault="00447593">
      <w:pPr>
        <w:pStyle w:val="Titre5"/>
        <w:spacing w:before="228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F452AF9" w14:textId="77777777" w:rsidR="00C05DD7" w:rsidRDefault="00C05DD7">
      <w:pPr>
        <w:pStyle w:val="Titre5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4B8E8792" w14:textId="77777777" w:rsidR="00C05DD7" w:rsidRDefault="00C05DD7">
      <w:pPr>
        <w:pStyle w:val="Corpsdetexte"/>
        <w:spacing w:before="10"/>
        <w:rPr>
          <w:rFonts w:ascii="Arial"/>
          <w:b/>
          <w:sz w:val="8"/>
        </w:rPr>
      </w:pPr>
    </w:p>
    <w:p w14:paraId="35F3C248" w14:textId="77777777" w:rsidR="00C05DD7" w:rsidRDefault="00C05DD7">
      <w:pPr>
        <w:pStyle w:val="Corpsdetexte"/>
        <w:rPr>
          <w:rFonts w:ascii="Arial"/>
          <w:b/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6371209E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5FD2CC9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5CABD743" w14:textId="043C96F1" w:rsidR="00C05DD7" w:rsidDel="001751FB" w:rsidRDefault="00C05DD7">
      <w:pPr>
        <w:pStyle w:val="Titre6"/>
        <w:ind w:left="233" w:right="2"/>
        <w:jc w:val="center"/>
        <w:rPr>
          <w:del w:id="8" w:author="ROUDANI Jamal" w:date="2025-05-05T16:25:00Z"/>
        </w:rPr>
      </w:pPr>
    </w:p>
    <w:p w14:paraId="476E00AD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621CD6CB" w14:textId="77777777" w:rsidR="00C05DD7" w:rsidRDefault="00447593">
      <w:pPr>
        <w:pStyle w:val="Titre6"/>
        <w:spacing w:before="1"/>
        <w:ind w:left="226"/>
        <w:jc w:val="both"/>
      </w:pPr>
      <w:r>
        <w:t>Plan</w:t>
      </w:r>
      <w:r>
        <w:rPr>
          <w:rFonts w:ascii="Times New Roman" w:hAnsi="Times New Roman"/>
          <w:b w:val="0"/>
          <w:spacing w:val="1"/>
        </w:rPr>
        <w:t xml:space="preserve"> </w:t>
      </w:r>
      <w:r>
        <w:t>Particulier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Sécurité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Protection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1"/>
        </w:rPr>
        <w:t xml:space="preserve"> </w:t>
      </w:r>
      <w:r>
        <w:t>Santé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(PPSPS)</w:t>
      </w:r>
    </w:p>
    <w:p w14:paraId="076923CF" w14:textId="77777777" w:rsidR="00C05DD7" w:rsidRDefault="00C05DD7">
      <w:pPr>
        <w:pStyle w:val="Corpsdetexte"/>
        <w:spacing w:before="118"/>
        <w:rPr>
          <w:rFonts w:ascii="Arial"/>
          <w:b/>
        </w:rPr>
      </w:pPr>
    </w:p>
    <w:p w14:paraId="678F6B8D" w14:textId="77777777" w:rsidR="00C05DD7" w:rsidRDefault="00447593">
      <w:pPr>
        <w:pStyle w:val="Corpsdetexte"/>
        <w:ind w:left="262"/>
        <w:jc w:val="both"/>
      </w:pPr>
      <w:r>
        <w:t>Ce</w:t>
      </w:r>
      <w:r>
        <w:rPr>
          <w:rFonts w:ascii="Times New Roman" w:hAnsi="Times New Roman"/>
          <w:spacing w:val="-5"/>
        </w:rPr>
        <w:t xml:space="preserve"> </w:t>
      </w:r>
      <w:r>
        <w:t>prix</w:t>
      </w:r>
      <w:r>
        <w:rPr>
          <w:rFonts w:ascii="Times New Roman" w:hAnsi="Times New Roman"/>
          <w:spacing w:val="-2"/>
        </w:rPr>
        <w:t xml:space="preserve"> </w:t>
      </w:r>
      <w:r>
        <w:t>rémunère,</w:t>
      </w:r>
      <w:r>
        <w:rPr>
          <w:rFonts w:ascii="Times New Roman" w:hAnsi="Times New Roman"/>
          <w:spacing w:val="-3"/>
        </w:rPr>
        <w:t xml:space="preserve"> </w:t>
      </w:r>
      <w:r>
        <w:t>forfaitairement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 w14:paraId="041DF8A3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ind w:right="1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Particulier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(PPSPS),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recommandations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Général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(PGC),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articles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CCAP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CCTP.</w:t>
      </w:r>
    </w:p>
    <w:p w14:paraId="0CD834B9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spacing w:before="2"/>
        <w:ind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résultant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réglementation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relative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règles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sécurité,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législation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travail,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qu'à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l'hygiène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sécurité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personnes.</w:t>
      </w:r>
    </w:p>
    <w:p w14:paraId="5D6B56D3" w14:textId="77777777" w:rsidR="00C05DD7" w:rsidRDefault="00447593">
      <w:pPr>
        <w:pStyle w:val="Corpsdetexte"/>
        <w:spacing w:before="229"/>
        <w:ind w:left="262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79EED0A3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spacing w:before="1"/>
        <w:ind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spécifiant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retenues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affichage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consignes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intervenants,</w:t>
      </w:r>
    </w:p>
    <w:p w14:paraId="59C7044F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ind w:right="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consultation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organismes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concernés,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notamment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nuit,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demandes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devront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être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suffisamment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concernés,</w:t>
      </w:r>
    </w:p>
    <w:p w14:paraId="42FD37B8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1"/>
        </w:tabs>
        <w:ind w:left="981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jour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documents.</w:t>
      </w:r>
    </w:p>
    <w:p w14:paraId="074F72B3" w14:textId="77777777" w:rsidR="00C05DD7" w:rsidRDefault="00447593">
      <w:pPr>
        <w:pStyle w:val="Corpsdetexte"/>
        <w:spacing w:before="228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2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0DF0033D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1"/>
        </w:tabs>
        <w:spacing w:before="1"/>
        <w:ind w:left="981" w:hanging="359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PPSPS,</w:t>
      </w:r>
    </w:p>
    <w:p w14:paraId="4BB8F634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50%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11CA07D4" w14:textId="77777777" w:rsidR="00C05DD7" w:rsidRDefault="00C05DD7">
      <w:pPr>
        <w:pStyle w:val="Corpsdetexte"/>
        <w:spacing w:before="1"/>
      </w:pPr>
    </w:p>
    <w:p w14:paraId="0E9B08D1" w14:textId="77777777" w:rsidR="00C05DD7" w:rsidRDefault="00447593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CADE143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5A7AF0A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6CF2FB74" w14:textId="77777777" w:rsidR="00C05DD7" w:rsidRDefault="00447593">
      <w:pPr>
        <w:pStyle w:val="Corpsdetexte"/>
        <w:spacing w:before="229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2112" behindDoc="1" locked="0" layoutInCell="1" allowOverlap="1" wp14:anchorId="5373C662" wp14:editId="1B8E817C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Graphic 49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675588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4692847"/>
                            <a:ext cx="271171" cy="941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40E7F3" id="Group 47" o:spid="_x0000_s1026" style="position:absolute;margin-left:51.1pt;margin-top:62.5pt;width:496.1pt;height:745.6pt;z-index:-16314368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">
                <v:shape id="Image 48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">
                  <v:imagedata r:id="rId32" o:title=""/>
                </v:shape>
                <v:shape id="Graphic 49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" path="m6126479,l,,,585215r6126479,l6126479,xe" fillcolor="#f2f2f2" stroked="f">
                  <v:path arrowok="t"/>
                </v:shape>
                <v:shape id="Graphic 50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" path="m,9169907r6126479,l6126479,,,,,9169907xe" filled="f" strokeweight=".35275mm">
                  <v:path arrowok="t"/>
                </v:shape>
                <v:shape id="Graphic 51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" path="m,l,9169919em4504943,r,9169919e" filled="f" strokeweight=".26456mm">
                  <v:path arrowok="t"/>
                </v:shape>
                <v:shape id="Graphic 52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" path="m,l6126479,e" filled="f" strokeweight=".35275mm">
                  <v:path arrowok="t"/>
                </v:shape>
                <v:shape id="Image 53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">
                  <v:imagedata r:id="rId33" o:title=""/>
                </v:shape>
                <v:shape id="Image 54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">
                  <v:imagedata r:id="rId34" o:title=""/>
                </v:shape>
                <v:shape id="Image 55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">
                  <v:imagedata r:id="rId35" o:title=""/>
                </v:shape>
                <v:shape id="Image 56" o:spid="_x0000_s1035" type="#_x0000_t75" style="position:absolute;left:2469;top:6755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">
                  <v:imagedata r:id="rId39" o:title=""/>
                </v:shape>
                <v:shape id="Image 57" o:spid="_x0000_s1036" type="#_x0000_t75" style="position:absolute;left:2469;top:46928;width:2712;height: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">
                  <v:imagedata r:id="rId40" o:title=""/>
                </v:shape>
                <w10:wrap anchorx="page" anchory="page"/>
              </v:group>
            </w:pict>
          </mc:Fallback>
        </mc:AlternateContent>
      </w:r>
    </w:p>
    <w:p w14:paraId="40A595C4" w14:textId="77777777" w:rsidR="00C05DD7" w:rsidRDefault="00447593">
      <w:pPr>
        <w:pStyle w:val="Titre6"/>
        <w:ind w:left="1524"/>
        <w:jc w:val="both"/>
      </w:pPr>
      <w:r>
        <w:t>Études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d’exécution,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d’organisation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méthodes</w:t>
      </w:r>
    </w:p>
    <w:p w14:paraId="2B6F4729" w14:textId="77777777" w:rsidR="00C05DD7" w:rsidRDefault="00C05DD7">
      <w:pPr>
        <w:pStyle w:val="Corpsdetexte"/>
        <w:spacing w:before="120"/>
        <w:rPr>
          <w:rFonts w:ascii="Arial"/>
          <w:b/>
        </w:rPr>
      </w:pPr>
    </w:p>
    <w:p w14:paraId="6709CA42" w14:textId="77777777" w:rsidR="00C05DD7" w:rsidRDefault="00447593">
      <w:pPr>
        <w:pStyle w:val="Corpsdetexte"/>
        <w:spacing w:before="1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l’établissement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objet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(ouvrages</w:t>
      </w:r>
      <w:r>
        <w:rPr>
          <w:rFonts w:ascii="Times New Roman" w:hAnsi="Times New Roman"/>
        </w:rPr>
        <w:t xml:space="preserve"> </w:t>
      </w:r>
      <w:r>
        <w:t>définitifs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ouvrages</w:t>
      </w:r>
      <w:r>
        <w:rPr>
          <w:rFonts w:ascii="Times New Roman" w:hAnsi="Times New Roman"/>
        </w:rPr>
        <w:t xml:space="preserve"> </w:t>
      </w:r>
      <w:r>
        <w:t>provisoires)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faisant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l'objet</w:t>
      </w:r>
      <w:r>
        <w:rPr>
          <w:rFonts w:ascii="Times New Roman" w:hAnsi="Times New Roman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autre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spécifique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bordereau.</w:t>
      </w:r>
    </w:p>
    <w:p w14:paraId="7DA1220F" w14:textId="77777777" w:rsidR="00C05DD7" w:rsidRDefault="00C05DD7">
      <w:pPr>
        <w:pStyle w:val="Corpsdetexte"/>
      </w:pPr>
    </w:p>
    <w:p w14:paraId="29A4A2B8" w14:textId="77777777" w:rsidR="00C05DD7" w:rsidRDefault="00447593">
      <w:pPr>
        <w:pStyle w:val="Corpsdetexte"/>
        <w:ind w:left="1560"/>
        <w:jc w:val="both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2C033DB1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spacing w:before="228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articles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28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CCAG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136288C5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80"/>
        </w:tabs>
        <w:spacing w:before="1"/>
        <w:ind w:right="2119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gestion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document,</w:t>
      </w:r>
    </w:p>
    <w:p w14:paraId="46259C66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80"/>
        </w:tabs>
        <w:spacing w:before="1"/>
        <w:ind w:right="2118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projet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contractuels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remis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d'œuvre,</w:t>
      </w:r>
    </w:p>
    <w:p w14:paraId="2BEDBCB0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contraintes,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point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5A6C784A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levés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implanter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caler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ouvrages,</w:t>
      </w:r>
    </w:p>
    <w:p w14:paraId="0E4F8C3F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proofErr w:type="gramStart"/>
      <w:r>
        <w:rPr>
          <w:sz w:val="20"/>
        </w:rPr>
        <w:t>l’établissement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programme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intégrant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externe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échéant,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1CC40CCE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plans,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calculs,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consignes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diffusion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visa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82BEBFE" w14:textId="77777777" w:rsidR="00C05DD7" w:rsidRDefault="00447593">
      <w:pPr>
        <w:pStyle w:val="Paragraphedeliste"/>
        <w:numPr>
          <w:ilvl w:val="0"/>
          <w:numId w:val="10"/>
        </w:numPr>
        <w:tabs>
          <w:tab w:val="left" w:pos="2279"/>
        </w:tabs>
        <w:ind w:left="2279" w:right="2121" w:hanging="360"/>
        <w:jc w:val="both"/>
        <w:rPr>
          <w:sz w:val="20"/>
        </w:rPr>
      </w:pPr>
      <w:proofErr w:type="gramStart"/>
      <w:r>
        <w:rPr>
          <w:sz w:val="20"/>
        </w:rPr>
        <w:t>l’établissement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calculs,</w:t>
      </w:r>
    </w:p>
    <w:p w14:paraId="380928BF" w14:textId="77777777" w:rsidR="00C05DD7" w:rsidRDefault="00C05DD7">
      <w:pPr>
        <w:pStyle w:val="Paragraphedeliste"/>
        <w:jc w:val="both"/>
        <w:rPr>
          <w:sz w:val="20"/>
        </w:rPr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526CE713" w14:textId="77777777" w:rsidR="00C05DD7" w:rsidRDefault="00C05DD7">
      <w:pPr>
        <w:pStyle w:val="Corpsdetexte"/>
        <w:spacing w:before="10"/>
        <w:rPr>
          <w:sz w:val="8"/>
        </w:rPr>
      </w:pPr>
    </w:p>
    <w:p w14:paraId="36E9ACE1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3D99F992" w14:textId="77777777" w:rsidR="00C05DD7" w:rsidRDefault="00447593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7002624" behindDoc="1" locked="0" layoutInCell="1" allowOverlap="1" wp14:anchorId="450A2A65" wp14:editId="32092EF2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Image 6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D62D46" id="Group 58" o:spid="_x0000_s1026" style="position:absolute;margin-left:51.1pt;margin-top:62.5pt;width:496.1pt;height:745.6pt;z-index:-16313856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">
                <v:shape id="Image 59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">
                  <v:imagedata r:id="rId32" o:title=""/>
                </v:shape>
                <v:shape id="Graphic 60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" path="m6126479,l,,,585215r6126479,l6126479,xe" fillcolor="#f2f2f2" stroked="f">
                  <v:path arrowok="t"/>
                </v:shape>
                <v:shape id="Graphic 61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" path="m,9169907r6126479,l6126479,,,,,9169907xe" filled="f" strokeweight=".35275mm">
                  <v:path arrowok="t"/>
                </v:shape>
                <v:shape id="Graphic 62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" path="m,l,9169919em4504943,r,9169919e" filled="f" strokeweight=".26456mm">
                  <v:path arrowok="t"/>
                </v:shape>
                <v:shape id="Graphic 63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" path="m,l6126479,e" filled="f" strokeweight=".35275mm">
                  <v:path arrowok="t"/>
                </v:shape>
                <v:shape id="Image 64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">
                  <v:imagedata r:id="rId33" o:title=""/>
                </v:shape>
                <v:shape id="Image 65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">
                  <v:imagedata r:id="rId34" o:title=""/>
                </v:shape>
                <v:shape id="Image 66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">
                  <v:imagedata r:id="rId35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7083AF7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71CB0944" w14:textId="3C36F628" w:rsidR="00C05DD7" w:rsidDel="006A6A15" w:rsidRDefault="00C05DD7">
      <w:pPr>
        <w:pStyle w:val="Titre6"/>
        <w:ind w:left="233" w:right="3"/>
        <w:jc w:val="center"/>
        <w:rPr>
          <w:del w:id="9" w:author="ROUDANI Jamal" w:date="2025-05-05T16:25:00Z"/>
        </w:rPr>
      </w:pPr>
    </w:p>
    <w:p w14:paraId="152F795B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594F5114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spacing w:before="1"/>
        <w:ind w:right="1" w:hanging="360"/>
        <w:rPr>
          <w:sz w:val="20"/>
        </w:rPr>
      </w:pPr>
      <w:proofErr w:type="gramStart"/>
      <w:r>
        <w:rPr>
          <w:sz w:val="20"/>
        </w:rPr>
        <w:t>l'établissement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estimatifs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</w:p>
    <w:p w14:paraId="52E64EDF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tenue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coordination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l’avancement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d’exécution,</w:t>
      </w:r>
    </w:p>
    <w:p w14:paraId="686C9C59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ind w:right="1" w:hanging="360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relatifs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tirages,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envois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accélérés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postaux,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réunions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balayage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point.</w:t>
      </w:r>
    </w:p>
    <w:p w14:paraId="29B6EC48" w14:textId="77777777" w:rsidR="00C05DD7" w:rsidRDefault="00C05DD7">
      <w:pPr>
        <w:pStyle w:val="Corpsdetexte"/>
      </w:pPr>
    </w:p>
    <w:p w14:paraId="699359D9" w14:textId="77777777" w:rsidR="00C05DD7" w:rsidRDefault="00447593">
      <w:pPr>
        <w:pStyle w:val="Corpsdetexte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54EAD5EA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spacing w:before="229"/>
        <w:ind w:right="1" w:hanging="360"/>
        <w:rPr>
          <w:sz w:val="20"/>
        </w:rPr>
      </w:pPr>
      <w:proofErr w:type="gramStart"/>
      <w:r>
        <w:rPr>
          <w:sz w:val="20"/>
        </w:rPr>
        <w:t>dix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(10%)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documents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produire.</w:t>
      </w:r>
    </w:p>
    <w:p w14:paraId="501D440E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quatre</w:t>
      </w:r>
      <w:proofErr w:type="gramEnd"/>
      <w:r>
        <w:rPr>
          <w:sz w:val="20"/>
        </w:rPr>
        <w:t>-vingt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(80%)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prorata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nombre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validée.</w:t>
      </w:r>
    </w:p>
    <w:p w14:paraId="0DC8A2F5" w14:textId="77777777" w:rsidR="00C05DD7" w:rsidRDefault="00447593">
      <w:pPr>
        <w:pStyle w:val="Paragraphedeliste"/>
        <w:numPr>
          <w:ilvl w:val="0"/>
          <w:numId w:val="12"/>
        </w:numPr>
        <w:tabs>
          <w:tab w:val="left" w:pos="981"/>
        </w:tabs>
        <w:spacing w:before="1"/>
        <w:ind w:left="981" w:hanging="359"/>
        <w:rPr>
          <w:sz w:val="20"/>
        </w:rPr>
      </w:pPr>
      <w:proofErr w:type="gramStart"/>
      <w:r>
        <w:rPr>
          <w:sz w:val="20"/>
        </w:rPr>
        <w:t>dix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cent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(10%)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nomenclature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terminée.</w:t>
      </w:r>
    </w:p>
    <w:p w14:paraId="65204A9F" w14:textId="77777777" w:rsidR="00C05DD7" w:rsidRDefault="00447593">
      <w:pPr>
        <w:pStyle w:val="Titre5"/>
        <w:spacing w:before="22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22DBA9C1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00C0B7B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49215AA1" w14:textId="77777777" w:rsidR="00C05DD7" w:rsidRDefault="00C05DD7">
      <w:pPr>
        <w:pStyle w:val="Corpsdetexte"/>
        <w:spacing w:before="10"/>
        <w:rPr>
          <w:rFonts w:ascii="Arial"/>
          <w:b/>
          <w:sz w:val="8"/>
        </w:rPr>
      </w:pPr>
    </w:p>
    <w:p w14:paraId="1F9EB060" w14:textId="77777777" w:rsidR="00C05DD7" w:rsidRDefault="00C05DD7">
      <w:pPr>
        <w:pStyle w:val="Corpsdetexte"/>
        <w:rPr>
          <w:rFonts w:ascii="Arial"/>
          <w:b/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25E11D35" w14:textId="77777777" w:rsidR="00C05DD7" w:rsidRDefault="00447593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82A34EC" w14:textId="77777777" w:rsidR="00C05DD7" w:rsidRDefault="00447593">
      <w:pPr>
        <w:pStyle w:val="Titre6"/>
        <w:spacing w:before="213"/>
        <w:ind w:left="59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42A23934" w14:textId="77777777" w:rsidR="00C05DD7" w:rsidRDefault="00447593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4794BB7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98" w:space="941"/>
            <w:col w:w="4819" w:space="977"/>
            <w:col w:w="2449"/>
          </w:cols>
        </w:sectPr>
      </w:pPr>
    </w:p>
    <w:p w14:paraId="1C5AA4CB" w14:textId="77777777" w:rsidR="00C05DD7" w:rsidRDefault="00447593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3136" behindDoc="1" locked="0" layoutInCell="1" allowOverlap="1" wp14:anchorId="255AD3FB" wp14:editId="28830466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" name="Graphic 69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968196"/>
                            <a:ext cx="268090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A047C0" id="Group 67" o:spid="_x0000_s1026" style="position:absolute;margin-left:51.1pt;margin-top:62.5pt;width:496.1pt;height:745.6pt;z-index:-16313344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">
                <v:shape id="Image 68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">
                  <v:imagedata r:id="rId32" o:title=""/>
                </v:shape>
                <v:shape id="Graphic 69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" path="m6126479,l,,,585215r6126479,l6126479,xe" fillcolor="#f2f2f2" stroked="f">
                  <v:path arrowok="t"/>
                </v:shape>
                <v:shape id="Graphic 70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" path="m,9169907r6126479,l6126479,,,,,9169907xe" filled="f" strokeweight=".35275mm">
                  <v:path arrowok="t"/>
                </v:shape>
                <v:shape id="Graphic 71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" path="m,l,9169919em4504943,r,9169919e" filled="f" strokeweight=".26456mm">
                  <v:path arrowok="t"/>
                </v:shape>
                <v:shape id="Graphic 72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" path="m,l6126479,e" filled="f" strokeweight=".35275mm">
                  <v:path arrowok="t"/>
                </v:shape>
                <v:shape id="Image 73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">
                  <v:imagedata r:id="rId33" o:title=""/>
                </v:shape>
                <v:shape id="Image 74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">
                  <v:imagedata r:id="rId34" o:title=""/>
                </v:shape>
                <v:shape id="Image 75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">
                  <v:imagedata r:id="rId35" o:title=""/>
                </v:shape>
                <v:shape id="Image 76" o:spid="_x0000_s1035" type="#_x0000_t75" style="position:absolute;left:2469;top:9681;width:2681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">
                  <v:imagedata r:id="rId42" o:title=""/>
                </v:shape>
                <w10:wrap anchorx="page" anchory="page"/>
              </v:group>
            </w:pict>
          </mc:Fallback>
        </mc:AlternateContent>
      </w:r>
    </w:p>
    <w:p w14:paraId="5C70B625" w14:textId="77777777" w:rsidR="00C05DD7" w:rsidRDefault="00C05DD7">
      <w:pPr>
        <w:pStyle w:val="Corpsdetexte"/>
        <w:spacing w:before="215"/>
        <w:rPr>
          <w:rFonts w:ascii="Arial"/>
          <w:b/>
        </w:rPr>
      </w:pPr>
    </w:p>
    <w:p w14:paraId="6B087E55" w14:textId="77777777" w:rsidR="00C05DD7" w:rsidRDefault="00447593">
      <w:pPr>
        <w:pStyle w:val="Titre6"/>
        <w:ind w:left="1524"/>
        <w:jc w:val="both"/>
      </w:pPr>
      <w:r>
        <w:t>Mission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géotechnique</w:t>
      </w:r>
      <w:r>
        <w:rPr>
          <w:rFonts w:ascii="Times New Roman" w:hAnsi="Times New Roman"/>
          <w:b w:val="0"/>
          <w:spacing w:val="-9"/>
        </w:rPr>
        <w:t xml:space="preserve"> </w:t>
      </w:r>
      <w:r>
        <w:rPr>
          <w:spacing w:val="-5"/>
        </w:rPr>
        <w:t>G3</w:t>
      </w:r>
    </w:p>
    <w:p w14:paraId="3FE37B5D" w14:textId="77777777" w:rsidR="00C05DD7" w:rsidRDefault="00447593">
      <w:pPr>
        <w:pStyle w:val="Corpsdetexte"/>
        <w:spacing w:before="118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frais</w:t>
      </w:r>
      <w:r>
        <w:rPr>
          <w:rFonts w:ascii="Times New Roman" w:hAnsi="Times New Roman"/>
        </w:rPr>
        <w:t xml:space="preserve"> </w:t>
      </w:r>
      <w:r>
        <w:t>liés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d’une</w:t>
      </w:r>
      <w:r>
        <w:rPr>
          <w:rFonts w:ascii="Times New Roman" w:hAnsi="Times New Roman"/>
        </w:rPr>
        <w:t xml:space="preserve"> </w:t>
      </w:r>
      <w:r>
        <w:t>mission</w:t>
      </w:r>
      <w:r>
        <w:rPr>
          <w:rFonts w:ascii="Times New Roman" w:hAnsi="Times New Roman"/>
        </w:rPr>
        <w:t xml:space="preserve"> </w:t>
      </w:r>
      <w:r>
        <w:t>géotechnique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type</w:t>
      </w:r>
      <w:r>
        <w:rPr>
          <w:rFonts w:ascii="Times New Roman" w:hAnsi="Times New Roman"/>
        </w:rPr>
        <w:t xml:space="preserve"> </w:t>
      </w:r>
      <w:r>
        <w:t>G3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phase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t>NF</w:t>
      </w:r>
      <w:r>
        <w:rPr>
          <w:rFonts w:ascii="Times New Roman" w:hAnsi="Times New Roman"/>
        </w:rPr>
        <w:t xml:space="preserve"> </w:t>
      </w:r>
      <w:r>
        <w:t>P</w:t>
      </w:r>
      <w:r>
        <w:rPr>
          <w:rFonts w:ascii="Times New Roman" w:hAnsi="Times New Roman"/>
        </w:rPr>
        <w:t xml:space="preserve"> </w:t>
      </w:r>
      <w:r>
        <w:t>94-500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proofErr w:type="gramStart"/>
      <w:r>
        <w:t>Novembre</w:t>
      </w:r>
      <w:proofErr w:type="gramEnd"/>
      <w:r>
        <w:rPr>
          <w:rFonts w:ascii="Times New Roman" w:hAnsi="Times New Roman"/>
        </w:rPr>
        <w:t xml:space="preserve"> </w:t>
      </w:r>
      <w:r>
        <w:t>2013.</w:t>
      </w:r>
    </w:p>
    <w:p w14:paraId="15007BA0" w14:textId="77777777" w:rsidR="00C05DD7" w:rsidRDefault="00C05DD7">
      <w:pPr>
        <w:pStyle w:val="Corpsdetexte"/>
        <w:spacing w:before="2"/>
      </w:pPr>
    </w:p>
    <w:p w14:paraId="4E935EA0" w14:textId="77777777" w:rsidR="00C05DD7" w:rsidRDefault="00447593">
      <w:pPr>
        <w:pStyle w:val="Corpsdetexte"/>
        <w:spacing w:line="229" w:lineRule="exact"/>
        <w:ind w:left="1560"/>
      </w:pPr>
      <w:r>
        <w:t>Ces</w:t>
      </w:r>
      <w:r>
        <w:rPr>
          <w:rFonts w:ascii="Times New Roman" w:hAnsi="Times New Roman"/>
          <w:spacing w:val="-1"/>
        </w:rPr>
        <w:t xml:space="preserve"> </w:t>
      </w:r>
      <w:r>
        <w:t>études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06A1EE21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80"/>
        </w:tabs>
        <w:ind w:right="2117" w:hanging="360"/>
        <w:rPr>
          <w:sz w:val="20"/>
        </w:rPr>
      </w:pPr>
      <w:proofErr w:type="gramStart"/>
      <w:r>
        <w:rPr>
          <w:sz w:val="20"/>
        </w:rPr>
        <w:t>se</w:t>
      </w:r>
      <w:proofErr w:type="gramEnd"/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substituent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données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servent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d’exécution.</w:t>
      </w:r>
    </w:p>
    <w:p w14:paraId="0D391ED7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80"/>
        </w:tabs>
        <w:ind w:right="2122" w:hanging="360"/>
        <w:rPr>
          <w:sz w:val="20"/>
        </w:rPr>
      </w:pPr>
      <w:proofErr w:type="gramStart"/>
      <w:r>
        <w:rPr>
          <w:sz w:val="20"/>
        </w:rPr>
        <w:t>sont</w:t>
      </w:r>
      <w:proofErr w:type="gramEnd"/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un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bureau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d’études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spécialisé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géotechnique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6360D015" w14:textId="77777777" w:rsidR="00C05DD7" w:rsidRDefault="00C05DD7">
      <w:pPr>
        <w:pStyle w:val="Corpsdetexte"/>
        <w:spacing w:before="1"/>
      </w:pPr>
    </w:p>
    <w:p w14:paraId="141B9564" w14:textId="77777777" w:rsidR="00C05DD7" w:rsidRDefault="00447593">
      <w:pPr>
        <w:pStyle w:val="Corpsdetexte"/>
        <w:spacing w:line="229" w:lineRule="exact"/>
        <w:ind w:left="1560"/>
        <w:jc w:val="both"/>
      </w:pPr>
      <w:r>
        <w:t>Ce</w:t>
      </w:r>
      <w:r>
        <w:rPr>
          <w:rFonts w:ascii="Times New Roman"/>
          <w:spacing w:val="-2"/>
        </w:rPr>
        <w:t xml:space="preserve"> </w:t>
      </w:r>
      <w:r>
        <w:t>prix</w:t>
      </w:r>
      <w:r>
        <w:rPr>
          <w:rFonts w:ascii="Times New Roman"/>
          <w:spacing w:val="1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013ED60E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80"/>
        </w:tabs>
        <w:ind w:right="2119" w:hanging="360"/>
        <w:jc w:val="both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sondages,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reconnaissances,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laboratoire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complémentaires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justification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conditions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d'exécution,</w:t>
      </w:r>
    </w:p>
    <w:p w14:paraId="62A67774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proofErr w:type="gramStart"/>
      <w:r>
        <w:rPr>
          <w:sz w:val="20"/>
        </w:rPr>
        <w:t>l'ensemble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l'instrumentation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mettre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consolidation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préchargement,</w:t>
      </w:r>
    </w:p>
    <w:p w14:paraId="274188F7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19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continu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surveillance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associés.</w:t>
      </w:r>
    </w:p>
    <w:p w14:paraId="18303949" w14:textId="77777777" w:rsidR="00C05DD7" w:rsidRDefault="00C05DD7">
      <w:pPr>
        <w:pStyle w:val="Corpsdetexte"/>
      </w:pPr>
    </w:p>
    <w:p w14:paraId="0D1258EC" w14:textId="77777777" w:rsidR="00C05DD7" w:rsidRDefault="00447593">
      <w:pPr>
        <w:pStyle w:val="Corpsdetexte"/>
        <w:spacing w:before="1"/>
        <w:ind w:left="1559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3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13EA2071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17" w:hanging="360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programmes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pacing w:val="-2"/>
          <w:sz w:val="20"/>
        </w:rPr>
        <w:t>reconnaissance,</w:t>
      </w:r>
    </w:p>
    <w:p w14:paraId="17EB4633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79"/>
        </w:tabs>
        <w:spacing w:line="228" w:lineRule="exact"/>
        <w:ind w:left="2279" w:hanging="360"/>
        <w:rPr>
          <w:sz w:val="20"/>
        </w:rPr>
      </w:pPr>
      <w:r>
        <w:rPr>
          <w:sz w:val="20"/>
        </w:rPr>
        <w:t>60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définitif,</w:t>
      </w:r>
    </w:p>
    <w:p w14:paraId="37F0E061" w14:textId="77777777" w:rsidR="00C05DD7" w:rsidRDefault="00447593">
      <w:pPr>
        <w:pStyle w:val="Paragraphedeliste"/>
        <w:numPr>
          <w:ilvl w:val="0"/>
          <w:numId w:val="9"/>
        </w:numPr>
        <w:tabs>
          <w:tab w:val="left" w:pos="2279"/>
        </w:tabs>
        <w:ind w:left="2279" w:right="2120" w:hanging="360"/>
        <w:rPr>
          <w:sz w:val="20"/>
        </w:rPr>
      </w:pPr>
      <w:r>
        <w:rPr>
          <w:sz w:val="20"/>
        </w:rPr>
        <w:t>20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approbation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études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méthodes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s’y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référant.</w:t>
      </w:r>
    </w:p>
    <w:p w14:paraId="2EDCB884" w14:textId="77777777" w:rsidR="00C05DD7" w:rsidRDefault="00C05DD7">
      <w:pPr>
        <w:pStyle w:val="Corpsdetexte"/>
        <w:spacing w:before="1"/>
      </w:pPr>
    </w:p>
    <w:p w14:paraId="649F5A2C" w14:textId="77777777" w:rsidR="00C05DD7" w:rsidRDefault="00447593">
      <w:pPr>
        <w:pStyle w:val="Titre5"/>
        <w:spacing w:before="1"/>
        <w:ind w:left="1559"/>
      </w:pPr>
      <w:r>
        <w:t>LE</w:t>
      </w:r>
      <w:r>
        <w:rPr>
          <w:rFonts w:ascii="Times New Roman"/>
          <w:b w:val="0"/>
          <w:spacing w:val="1"/>
        </w:rPr>
        <w:t xml:space="preserve"> </w:t>
      </w:r>
      <w:proofErr w:type="gramStart"/>
      <w:r>
        <w:rPr>
          <w:spacing w:val="-2"/>
        </w:rPr>
        <w:t>FORFAIT:</w:t>
      </w:r>
      <w:proofErr w:type="gramEnd"/>
    </w:p>
    <w:p w14:paraId="505328FE" w14:textId="77777777" w:rsidR="00C05DD7" w:rsidRDefault="00C05DD7">
      <w:pPr>
        <w:pStyle w:val="Titre5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21587E67" w14:textId="77777777" w:rsidR="00C05DD7" w:rsidRDefault="00C05DD7">
      <w:pPr>
        <w:pStyle w:val="Corpsdetexte"/>
        <w:spacing w:before="10"/>
        <w:rPr>
          <w:rFonts w:ascii="Arial"/>
          <w:b/>
          <w:sz w:val="8"/>
        </w:rPr>
      </w:pPr>
    </w:p>
    <w:p w14:paraId="5AF5FEFF" w14:textId="77777777" w:rsidR="00C05DD7" w:rsidRDefault="00C05DD7">
      <w:pPr>
        <w:pStyle w:val="Corpsdetexte"/>
        <w:rPr>
          <w:rFonts w:ascii="Arial"/>
          <w:b/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2A4464B7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1CD87F6C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389D1BE4" w14:textId="698A5F84" w:rsidR="00C05DD7" w:rsidDel="006A6A15" w:rsidRDefault="00C05DD7">
      <w:pPr>
        <w:pStyle w:val="Titre6"/>
        <w:ind w:left="233" w:right="3"/>
        <w:jc w:val="center"/>
        <w:rPr>
          <w:del w:id="10" w:author="ROUDANI Jamal" w:date="2025-05-05T16:25:00Z"/>
        </w:rPr>
      </w:pPr>
    </w:p>
    <w:p w14:paraId="7E43C281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0889D66A" w14:textId="77777777" w:rsidR="00C05DD7" w:rsidRDefault="00447593">
      <w:pPr>
        <w:pStyle w:val="Titre6"/>
        <w:spacing w:before="1"/>
        <w:ind w:left="226"/>
        <w:jc w:val="both"/>
      </w:pPr>
      <w:r>
        <w:t>Assurance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la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qualité</w:t>
      </w:r>
    </w:p>
    <w:p w14:paraId="2AF34440" w14:textId="77777777" w:rsidR="00C05DD7" w:rsidRDefault="00447593">
      <w:pPr>
        <w:pStyle w:val="Corpsdetexte"/>
        <w:spacing w:before="120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toutes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parties</w:t>
      </w:r>
      <w:r>
        <w:rPr>
          <w:rFonts w:ascii="Times New Roman" w:hAnsi="Times New Roman"/>
        </w:rPr>
        <w:t xml:space="preserve"> </w:t>
      </w:r>
      <w:r>
        <w:t>d’ouvrage,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application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plan</w:t>
      </w:r>
      <w:r>
        <w:rPr>
          <w:rFonts w:ascii="Times New Roman" w:hAnsi="Times New Roman"/>
        </w:rPr>
        <w:t xml:space="preserve"> </w:t>
      </w:r>
      <w:r>
        <w:t>d’assurance</w:t>
      </w:r>
      <w:r>
        <w:rPr>
          <w:rFonts w:ascii="Times New Roman" w:hAnsi="Times New Roman"/>
        </w:rPr>
        <w:t xml:space="preserve"> </w:t>
      </w:r>
      <w:r>
        <w:t>qualité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durée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effectuer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intérieur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l’entreprise.</w:t>
      </w:r>
    </w:p>
    <w:p w14:paraId="518E1760" w14:textId="77777777" w:rsidR="00C05DD7" w:rsidRDefault="00447593">
      <w:pPr>
        <w:pStyle w:val="Corpsdetexte"/>
        <w:spacing w:before="230"/>
        <w:ind w:left="262"/>
        <w:jc w:val="both"/>
      </w:pPr>
      <w:r>
        <w:t>Pour</w:t>
      </w:r>
      <w:r>
        <w:rPr>
          <w:rFonts w:ascii="Times New Roman" w:hAnsi="Times New Roman"/>
          <w:spacing w:val="-2"/>
        </w:rPr>
        <w:t xml:space="preserve"> </w:t>
      </w:r>
      <w:r>
        <w:t>l’assurance</w:t>
      </w:r>
      <w:r>
        <w:rPr>
          <w:rFonts w:ascii="Times New Roman" w:hAnsi="Times New Roman"/>
          <w:spacing w:val="-5"/>
        </w:rPr>
        <w:t xml:space="preserve"> </w:t>
      </w:r>
      <w:r>
        <w:t>qualité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10"/>
        </w:rPr>
        <w:t>:</w:t>
      </w:r>
    </w:p>
    <w:p w14:paraId="5323ACB1" w14:textId="77777777" w:rsidR="00C05DD7" w:rsidRDefault="00447593">
      <w:pPr>
        <w:pStyle w:val="Corpsdetexte"/>
        <w:ind w:left="261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concerne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contrôles</w:t>
      </w:r>
      <w:r>
        <w:rPr>
          <w:rFonts w:ascii="Times New Roman" w:hAnsi="Times New Roman"/>
        </w:rPr>
        <w:t xml:space="preserve"> </w:t>
      </w:r>
      <w:r>
        <w:t>dits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autocontrôle</w:t>
      </w:r>
      <w:r>
        <w:rPr>
          <w:rFonts w:ascii="Times New Roman" w:hAnsi="Times New Roman"/>
        </w:rPr>
        <w:t xml:space="preserve"> </w:t>
      </w:r>
      <w:r>
        <w:t>»,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interne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(extérieur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chaîne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production)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«</w:t>
      </w:r>
      <w:r>
        <w:rPr>
          <w:rFonts w:ascii="Times New Roman" w:hAnsi="Times New Roman"/>
        </w:rPr>
        <w:t xml:space="preserve"> </w:t>
      </w:r>
      <w:r>
        <w:t>contrôle</w:t>
      </w:r>
      <w:r>
        <w:rPr>
          <w:rFonts w:ascii="Times New Roman" w:hAnsi="Times New Roman"/>
        </w:rPr>
        <w:t xml:space="preserve"> </w:t>
      </w:r>
      <w:r>
        <w:t>externe</w:t>
      </w:r>
      <w:r>
        <w:rPr>
          <w:rFonts w:ascii="Times New Roman" w:hAnsi="Times New Roman"/>
        </w:rPr>
        <w:t xml:space="preserve"> </w:t>
      </w:r>
      <w:r>
        <w:t>»</w:t>
      </w:r>
      <w:r>
        <w:rPr>
          <w:rFonts w:ascii="Times New Roman" w:hAnsi="Times New Roman"/>
        </w:rPr>
        <w:t xml:space="preserve"> </w:t>
      </w:r>
      <w:r>
        <w:t>(entité</w:t>
      </w:r>
      <w:r>
        <w:rPr>
          <w:rFonts w:ascii="Times New Roman" w:hAnsi="Times New Roman"/>
        </w:rPr>
        <w:t xml:space="preserve"> </w:t>
      </w:r>
      <w:r>
        <w:t>juridiquement</w:t>
      </w:r>
      <w:r>
        <w:rPr>
          <w:rFonts w:ascii="Times New Roman" w:hAnsi="Times New Roman"/>
        </w:rPr>
        <w:t xml:space="preserve"> </w:t>
      </w:r>
      <w:r>
        <w:t>indépendante)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autres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ceux</w:t>
      </w:r>
      <w:r>
        <w:rPr>
          <w:rFonts w:ascii="Times New Roman" w:hAnsi="Times New Roman"/>
        </w:rPr>
        <w:t xml:space="preserve"> </w:t>
      </w:r>
      <w:r>
        <w:t>rémunérés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autres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marché</w:t>
      </w:r>
      <w:r>
        <w:rPr>
          <w:rFonts w:ascii="Times New Roman" w:hAnsi="Times New Roman"/>
        </w:rPr>
        <w:t xml:space="preserve"> </w:t>
      </w:r>
      <w:r>
        <w:t>(par</w:t>
      </w:r>
      <w:r>
        <w:rPr>
          <w:rFonts w:ascii="Times New Roman" w:hAnsi="Times New Roman"/>
        </w:rPr>
        <w:t xml:space="preserve"> </w:t>
      </w:r>
      <w:r>
        <w:t>exemple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études)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couvrant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prestations,</w:t>
      </w:r>
      <w:r>
        <w:rPr>
          <w:rFonts w:ascii="Times New Roman" w:hAnsi="Times New Roman"/>
        </w:rPr>
        <w:t xml:space="preserve"> </w:t>
      </w:r>
      <w:r>
        <w:t>fournitures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présent</w:t>
      </w:r>
      <w:r>
        <w:rPr>
          <w:rFonts w:ascii="Times New Roman" w:hAnsi="Times New Roman"/>
        </w:rPr>
        <w:t xml:space="preserve"> </w:t>
      </w:r>
      <w:r>
        <w:t>BPU.</w:t>
      </w:r>
    </w:p>
    <w:p w14:paraId="1AA4F4F2" w14:textId="77777777" w:rsidR="00C05DD7" w:rsidRDefault="00447593">
      <w:pPr>
        <w:pStyle w:val="Corpsdetexte"/>
        <w:spacing w:before="228"/>
        <w:ind w:left="262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55597F1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3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d’Assurance</w:t>
      </w:r>
      <w:r>
        <w:rPr>
          <w:rFonts w:ascii="Times New Roman" w:hAnsi="Times New Roman"/>
          <w:spacing w:val="32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34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cotraitants,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sous-traitants,</w:t>
      </w:r>
    </w:p>
    <w:p w14:paraId="7FB2E2F2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procédures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d’exécution,</w:t>
      </w:r>
    </w:p>
    <w:p w14:paraId="0CB95B6C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right="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épreuves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charge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marché,</w:t>
      </w:r>
    </w:p>
    <w:p w14:paraId="3DF4FB4D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line="228" w:lineRule="exact"/>
        <w:ind w:left="981" w:hanging="359"/>
        <w:rPr>
          <w:sz w:val="20"/>
        </w:rPr>
      </w:pPr>
      <w:r>
        <w:rPr>
          <w:sz w:val="20"/>
        </w:rPr>
        <w:t>L’audit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quant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l’assurance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(une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pacing w:val="-2"/>
          <w:sz w:val="20"/>
        </w:rPr>
        <w:t>trimestre),</w:t>
      </w:r>
    </w:p>
    <w:p w14:paraId="7A59943B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mesures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correctives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divergence,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respect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qualité,</w:t>
      </w:r>
    </w:p>
    <w:p w14:paraId="5998A4C7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before="1"/>
        <w:ind w:left="981" w:hanging="359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suivi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sous-traitants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chargés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spécifiques,</w:t>
      </w:r>
    </w:p>
    <w:p w14:paraId="4FF63E2F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spécifications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fini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rédaction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certificats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conformité,</w:t>
      </w:r>
    </w:p>
    <w:p w14:paraId="34BC6D63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line="228" w:lineRule="exact"/>
        <w:ind w:left="981" w:hanging="359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prestations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sous-</w:t>
      </w:r>
      <w:r>
        <w:rPr>
          <w:spacing w:val="-2"/>
          <w:sz w:val="20"/>
        </w:rPr>
        <w:t>traitants,</w:t>
      </w:r>
    </w:p>
    <w:p w14:paraId="3BBD406A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L’exploitation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l’archivage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résultats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relevés,</w:t>
      </w:r>
    </w:p>
    <w:p w14:paraId="665CE6FE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ind w:left="981" w:hanging="359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adaptations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processus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fabrication,</w:t>
      </w:r>
    </w:p>
    <w:p w14:paraId="151678DD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right="1" w:hanging="360"/>
        <w:rPr>
          <w:sz w:val="20"/>
        </w:rPr>
      </w:pP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l’application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sous-traitants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fournisseurs.</w:t>
      </w:r>
    </w:p>
    <w:p w14:paraId="1A2780EB" w14:textId="77777777" w:rsidR="00C05DD7" w:rsidRDefault="00447593">
      <w:pPr>
        <w:pStyle w:val="Corpsdetexte"/>
        <w:spacing w:before="229"/>
        <w:ind w:left="262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  <w:spacing w:val="1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4</w:t>
      </w:r>
      <w:r>
        <w:rPr>
          <w:rFonts w:ascii="Times New Roman" w:hAnsi="Times New Roman"/>
          <w:spacing w:val="-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7889678C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jc w:val="both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mensuelle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égale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quotient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forfait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contractuelle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exprimée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nombre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mois,</w:t>
      </w:r>
    </w:p>
    <w:p w14:paraId="4A565E32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jc w:val="both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l’issue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transmission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synthèse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prévus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marché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vérification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projet,</w:t>
      </w:r>
    </w:p>
    <w:p w14:paraId="6E687336" w14:textId="77777777" w:rsidR="00C05DD7" w:rsidRDefault="00C05DD7">
      <w:pPr>
        <w:pStyle w:val="Corpsdetexte"/>
      </w:pPr>
    </w:p>
    <w:p w14:paraId="3818D0A9" w14:textId="77777777" w:rsidR="00C05DD7" w:rsidRDefault="00C05DD7">
      <w:pPr>
        <w:pStyle w:val="Corpsdetexte"/>
      </w:pPr>
    </w:p>
    <w:p w14:paraId="2B09A88E" w14:textId="77777777" w:rsidR="00C05DD7" w:rsidRDefault="00447593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2C941C2A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49094329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036255D0" w14:textId="77777777" w:rsidR="00C05DD7" w:rsidRDefault="00447593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3648" behindDoc="1" locked="0" layoutInCell="1" allowOverlap="1" wp14:anchorId="454C8A15" wp14:editId="245A16FB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4" y="675588"/>
                            <a:ext cx="26809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7323261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C20D30" id="Group 77" o:spid="_x0000_s1026" style="position:absolute;margin-left:51.1pt;margin-top:62.5pt;width:496.1pt;height:745.6pt;z-index:-16312832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">
                <v:shape id="Image 78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">
                  <v:imagedata r:id="rId32" o:title=""/>
                </v:shape>
                <v:shape id="Graphic 79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" path="m6126479,l,,,585215r6126479,l6126479,xe" fillcolor="#f2f2f2" stroked="f">
                  <v:path arrowok="t"/>
                </v:shape>
                <v:shape id="Graphic 80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" path="m,9169907r6126479,l6126479,,,,,9169907xe" filled="f" strokeweight=".35275mm">
                  <v:path arrowok="t"/>
                </v:shape>
                <v:shape id="Graphic 81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" path="m,l,9169919em4504943,r,9169919e" filled="f" strokeweight=".26456mm">
                  <v:path arrowok="t"/>
                </v:shape>
                <v:shape id="Graphic 82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" path="m,l6126479,e" filled="f" strokeweight=".35275mm">
                  <v:path arrowok="t"/>
                </v:shape>
                <v:shape id="Image 83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">
                  <v:imagedata r:id="rId33" o:title=""/>
                </v:shape>
                <v:shape id="Image 84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">
                  <v:imagedata r:id="rId34" o:title=""/>
                </v:shape>
                <v:shape id="Image 85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">
                  <v:imagedata r:id="rId35" o:title=""/>
                </v:shape>
                <v:shape id="Image 86" o:spid="_x0000_s1035" type="#_x0000_t75" style="position:absolute;left:2469;top:6755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">
                  <v:imagedata r:id="rId45" o:title=""/>
                </v:shape>
                <v:shape id="Image 87" o:spid="_x0000_s1036" type="#_x0000_t75" style="position:absolute;left:2469;top:73232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">
                  <v:imagedata r:id="rId46" o:title=""/>
                </v:shape>
                <w10:wrap anchorx="page" anchory="page"/>
              </v:group>
            </w:pict>
          </mc:Fallback>
        </mc:AlternateContent>
      </w:r>
    </w:p>
    <w:p w14:paraId="6E82BED6" w14:textId="77777777" w:rsidR="00C05DD7" w:rsidRDefault="00C05DD7">
      <w:pPr>
        <w:pStyle w:val="Corpsdetexte"/>
        <w:spacing w:before="229"/>
        <w:rPr>
          <w:rFonts w:ascii="Arial"/>
          <w:b/>
        </w:rPr>
      </w:pPr>
    </w:p>
    <w:p w14:paraId="28E01360" w14:textId="77777777" w:rsidR="00C05DD7" w:rsidRDefault="00447593">
      <w:pPr>
        <w:pStyle w:val="Titre6"/>
        <w:ind w:left="1524"/>
        <w:jc w:val="both"/>
      </w:pPr>
      <w:r>
        <w:t>État</w:t>
      </w:r>
      <w:r>
        <w:rPr>
          <w:rFonts w:ascii="Times New Roman" w:hAnsi="Times New Roman"/>
          <w:b w:val="0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1"/>
        </w:rPr>
        <w:t xml:space="preserve"> </w:t>
      </w:r>
      <w:r>
        <w:t>lieux</w:t>
      </w:r>
      <w:r>
        <w:rPr>
          <w:rFonts w:ascii="Times New Roman" w:hAnsi="Times New Roman"/>
          <w:b w:val="0"/>
          <w:spacing w:val="2"/>
        </w:rPr>
        <w:t xml:space="preserve"> </w:t>
      </w:r>
      <w:r>
        <w:t>avant</w:t>
      </w:r>
      <w:r>
        <w:rPr>
          <w:rFonts w:ascii="Times New Roman" w:hAnsi="Times New Roman"/>
          <w:b w:val="0"/>
        </w:rPr>
        <w:t xml:space="preserve"> </w:t>
      </w:r>
      <w:r>
        <w:t>/</w:t>
      </w:r>
      <w:r>
        <w:rPr>
          <w:rFonts w:ascii="Times New Roman" w:hAnsi="Times New Roman"/>
          <w:b w:val="0"/>
          <w:spacing w:val="2"/>
        </w:rPr>
        <w:t xml:space="preserve"> </w:t>
      </w:r>
      <w:r>
        <w:t>après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travaux</w:t>
      </w:r>
    </w:p>
    <w:p w14:paraId="375418A0" w14:textId="77777777" w:rsidR="00C05DD7" w:rsidRDefault="00447593">
      <w:pPr>
        <w:pStyle w:val="Corpsdetexte"/>
        <w:spacing w:before="121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l’élaboration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état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chantier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son</w:t>
      </w:r>
      <w:r>
        <w:rPr>
          <w:rFonts w:ascii="Times New Roman" w:hAnsi="Times New Roman"/>
        </w:rPr>
        <w:t xml:space="preserve"> </w:t>
      </w:r>
      <w:r>
        <w:t>environnement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démarrage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(pendant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période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préparation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amenée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matériel,</w:t>
      </w:r>
      <w:r>
        <w:rPr>
          <w:rFonts w:ascii="Times New Roman" w:hAnsi="Times New Roman"/>
        </w:rPr>
        <w:t xml:space="preserve"> </w:t>
      </w:r>
      <w:r>
        <w:t>bungalow…)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fin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stipulations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3041884B" w14:textId="77777777" w:rsidR="00C05DD7" w:rsidRDefault="00447593">
      <w:pPr>
        <w:pStyle w:val="Corpsdetexte"/>
        <w:spacing w:before="229" w:line="480" w:lineRule="auto"/>
        <w:ind w:left="1560" w:right="3320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états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réalisés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  <w:spacing w:val="-1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huissier.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:</w:t>
      </w:r>
    </w:p>
    <w:p w14:paraId="5D167ABD" w14:textId="77777777" w:rsidR="00C05DD7" w:rsidRDefault="00C05DD7">
      <w:pPr>
        <w:pStyle w:val="Corpsdetexte"/>
        <w:spacing w:line="480" w:lineRule="auto"/>
        <w:jc w:val="both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426F882A" w14:textId="77777777" w:rsidR="00C05DD7" w:rsidRDefault="00C05DD7">
      <w:pPr>
        <w:pStyle w:val="Corpsdetexte"/>
        <w:spacing w:before="10"/>
        <w:rPr>
          <w:sz w:val="8"/>
        </w:rPr>
      </w:pPr>
    </w:p>
    <w:p w14:paraId="4BC7957D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42BEBB45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2A231E42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204C9BCD" w14:textId="72EC6A02" w:rsidR="00C05DD7" w:rsidDel="006A6A15" w:rsidRDefault="00C05DD7">
      <w:pPr>
        <w:pStyle w:val="Titre6"/>
        <w:ind w:left="233" w:right="3"/>
        <w:jc w:val="center"/>
        <w:rPr>
          <w:del w:id="11" w:author="ROUDANI Jamal" w:date="2025-05-05T16:26:00Z"/>
        </w:rPr>
      </w:pPr>
    </w:p>
    <w:p w14:paraId="3601C870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7D7336AB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d’huissier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l’établissement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l’envoi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480530FC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présence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représentant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l’entrepreneur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chacun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lieux,</w:t>
      </w:r>
    </w:p>
    <w:p w14:paraId="0A351EEC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prise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contact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l’entrepreneur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l’huissier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différents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exploitants.</w:t>
      </w:r>
    </w:p>
    <w:p w14:paraId="32F00260" w14:textId="77777777" w:rsidR="00C05DD7" w:rsidRDefault="00C05DD7">
      <w:pPr>
        <w:pStyle w:val="Corpsdetexte"/>
      </w:pPr>
    </w:p>
    <w:p w14:paraId="3C97F105" w14:textId="77777777" w:rsidR="00C05DD7" w:rsidRDefault="00447593">
      <w:pPr>
        <w:pStyle w:val="Corpsdetexte"/>
        <w:ind w:left="262"/>
      </w:pPr>
      <w:r>
        <w:t>L’état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lieux</w:t>
      </w:r>
      <w:r>
        <w:rPr>
          <w:rFonts w:ascii="Times New Roman" w:hAnsi="Times New Roman"/>
        </w:rPr>
        <w:t xml:space="preserve"> </w:t>
      </w:r>
      <w:r>
        <w:t>devra</w:t>
      </w:r>
      <w:r>
        <w:rPr>
          <w:rFonts w:ascii="Times New Roman" w:hAnsi="Times New Roman"/>
        </w:rPr>
        <w:t xml:space="preserve"> </w:t>
      </w:r>
      <w:r>
        <w:t>obligatoirement</w:t>
      </w:r>
      <w:r>
        <w:rPr>
          <w:rFonts w:ascii="Times New Roman" w:hAnsi="Times New Roman"/>
        </w:rPr>
        <w:t xml:space="preserve"> </w:t>
      </w:r>
      <w:r>
        <w:t>être</w:t>
      </w:r>
      <w:r>
        <w:rPr>
          <w:rFonts w:ascii="Times New Roman" w:hAnsi="Times New Roman"/>
        </w:rPr>
        <w:t xml:space="preserve"> </w:t>
      </w:r>
      <w:r>
        <w:t>réalisé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exploitants.</w:t>
      </w:r>
    </w:p>
    <w:p w14:paraId="2C0625FC" w14:textId="77777777" w:rsidR="00C05DD7" w:rsidRDefault="00447593">
      <w:pPr>
        <w:pStyle w:val="Corpsdetexte"/>
        <w:spacing w:before="229"/>
        <w:ind w:left="262"/>
      </w:pPr>
      <w:r>
        <w:t>L’état</w:t>
      </w:r>
      <w:r>
        <w:rPr>
          <w:rFonts w:ascii="Times New Roman" w:hAnsi="Times New Roman"/>
          <w:spacing w:val="73"/>
        </w:rPr>
        <w:t xml:space="preserve"> </w:t>
      </w:r>
      <w:r>
        <w:t>des</w:t>
      </w:r>
      <w:r>
        <w:rPr>
          <w:rFonts w:ascii="Times New Roman" w:hAnsi="Times New Roman"/>
          <w:spacing w:val="74"/>
        </w:rPr>
        <w:t xml:space="preserve"> </w:t>
      </w:r>
      <w:r>
        <w:t>lieux</w:t>
      </w:r>
      <w:r>
        <w:rPr>
          <w:rFonts w:ascii="Times New Roman" w:hAnsi="Times New Roman"/>
          <w:spacing w:val="74"/>
        </w:rPr>
        <w:t xml:space="preserve"> </w:t>
      </w:r>
      <w:r>
        <w:t>avec</w:t>
      </w:r>
      <w:r>
        <w:rPr>
          <w:rFonts w:ascii="Times New Roman" w:hAnsi="Times New Roman"/>
          <w:spacing w:val="40"/>
        </w:rPr>
        <w:t xml:space="preserve"> </w:t>
      </w:r>
      <w:r>
        <w:t>huissier</w:t>
      </w:r>
      <w:r>
        <w:rPr>
          <w:rFonts w:ascii="Times New Roman" w:hAnsi="Times New Roman"/>
          <w:spacing w:val="40"/>
        </w:rPr>
        <w:t xml:space="preserve"> </w:t>
      </w:r>
      <w:r>
        <w:t>concernera</w:t>
      </w:r>
      <w:r>
        <w:rPr>
          <w:rFonts w:ascii="Times New Roman" w:hAnsi="Times New Roman"/>
          <w:spacing w:val="75"/>
        </w:rPr>
        <w:t xml:space="preserve"> </w:t>
      </w:r>
      <w:r>
        <w:t>l’ensemble</w:t>
      </w:r>
      <w:r>
        <w:rPr>
          <w:rFonts w:ascii="Times New Roman" w:hAnsi="Times New Roman"/>
          <w:spacing w:val="73"/>
        </w:rPr>
        <w:t xml:space="preserve"> </w:t>
      </w:r>
      <w:r>
        <w:t>des</w:t>
      </w:r>
      <w:r>
        <w:rPr>
          <w:rFonts w:ascii="Times New Roman" w:hAnsi="Times New Roman"/>
          <w:spacing w:val="74"/>
        </w:rPr>
        <w:t xml:space="preserve"> </w:t>
      </w:r>
      <w:r>
        <w:t>emprises</w:t>
      </w:r>
      <w:r>
        <w:rPr>
          <w:rFonts w:ascii="Times New Roman" w:hAnsi="Times New Roman"/>
          <w:spacing w:val="74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chantier.</w:t>
      </w:r>
    </w:p>
    <w:p w14:paraId="02EBEDDF" w14:textId="77777777" w:rsidR="00C05DD7" w:rsidRDefault="00C05DD7">
      <w:pPr>
        <w:pStyle w:val="Corpsdetexte"/>
        <w:spacing w:before="1"/>
      </w:pPr>
    </w:p>
    <w:p w14:paraId="301135C4" w14:textId="77777777" w:rsidR="00C05DD7" w:rsidRDefault="00447593">
      <w:pPr>
        <w:pStyle w:val="Corpsdetexte"/>
        <w:ind w:left="262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  <w:spacing w:val="1"/>
        </w:rPr>
        <w:t xml:space="preserve"> </w:t>
      </w:r>
      <w:r>
        <w:t>rémunéré</w:t>
      </w:r>
      <w:r>
        <w:rPr>
          <w:rFonts w:ascii="Times New Roman" w:hAnsi="Times New Roman"/>
          <w:spacing w:val="1"/>
        </w:rPr>
        <w:t xml:space="preserve"> </w:t>
      </w:r>
      <w:r>
        <w:t>en</w:t>
      </w:r>
      <w:r>
        <w:rPr>
          <w:rFonts w:ascii="Times New Roman" w:hAnsi="Times New Roman"/>
          <w:spacing w:val="1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t>égales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1F486B10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229"/>
        <w:ind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36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effectués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37"/>
          <w:sz w:val="20"/>
        </w:rPr>
        <w:t xml:space="preserve"> </w:t>
      </w:r>
      <w:r>
        <w:rPr>
          <w:sz w:val="20"/>
        </w:rPr>
        <w:t>transmis</w:t>
      </w:r>
      <w:r>
        <w:rPr>
          <w:rFonts w:ascii="Times New Roman" w:hAnsi="Times New Roman"/>
          <w:spacing w:val="38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39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d’Ouvrage,</w:t>
      </w:r>
    </w:p>
    <w:p w14:paraId="383FFA89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états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réalisés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transmis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d’Ouvrage.</w:t>
      </w:r>
    </w:p>
    <w:p w14:paraId="097B3CAE" w14:textId="77777777" w:rsidR="00C05DD7" w:rsidRDefault="00447593">
      <w:pPr>
        <w:pStyle w:val="Titre5"/>
        <w:spacing w:before="229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57D389B2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9564B20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2E8D062F" w14:textId="77777777" w:rsidR="00C05DD7" w:rsidRDefault="00447593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4160" behindDoc="1" locked="0" layoutInCell="1" allowOverlap="1" wp14:anchorId="2F305C5F" wp14:editId="6D548366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Graphic 90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4" name="Image 9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4034484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A40B03" id="Group 88" o:spid="_x0000_s1026" style="position:absolute;margin-left:51.1pt;margin-top:62.5pt;width:496.1pt;height:745.6pt;z-index:-16312320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">
                <v:shape id="Image 89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">
                  <v:imagedata r:id="rId32" o:title=""/>
                </v:shape>
                <v:shape id="Graphic 90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" path="m6126479,l,,,585215r6126479,l6126479,xe" fillcolor="#f2f2f2" stroked="f">
                  <v:path arrowok="t"/>
                </v:shape>
                <v:shape id="Graphic 91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" path="m,9169907r6126479,l6126479,,,,,9169907xe" filled="f" strokeweight=".35275mm">
                  <v:path arrowok="t"/>
                </v:shape>
                <v:shape id="Graphic 92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" path="m,l,9169919em4504943,r,9169919e" filled="f" strokeweight=".26456mm">
                  <v:path arrowok="t"/>
                </v:shape>
                <v:shape id="Graphic 93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" path="m,l6126479,e" filled="f" strokeweight=".35275mm">
                  <v:path arrowok="t"/>
                </v:shape>
                <v:shape id="Image 94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">
                  <v:imagedata r:id="rId33" o:title=""/>
                </v:shape>
                <v:shape id="Image 95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">
                  <v:imagedata r:id="rId34" o:title=""/>
                </v:shape>
                <v:shape id="Image 96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">
                  <v:imagedata r:id="rId35" o:title=""/>
                </v:shape>
                <v:shape id="Image 97" o:spid="_x0000_s1035" type="#_x0000_t75" style="position:absolute;left:2469;top:40344;width:268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">
                  <v:imagedata r:id="rId48" o:title=""/>
                </v:shape>
                <w10:wrap anchorx="page" anchory="page"/>
              </v:group>
            </w:pict>
          </mc:Fallback>
        </mc:AlternateContent>
      </w:r>
    </w:p>
    <w:p w14:paraId="733300B4" w14:textId="77777777" w:rsidR="00C05DD7" w:rsidRDefault="00C05DD7">
      <w:pPr>
        <w:pStyle w:val="Corpsdetexte"/>
        <w:spacing w:before="1"/>
        <w:rPr>
          <w:rFonts w:ascii="Arial"/>
          <w:b/>
        </w:rPr>
      </w:pPr>
    </w:p>
    <w:p w14:paraId="06AEEC1C" w14:textId="77777777" w:rsidR="00C05DD7" w:rsidRDefault="00447593">
      <w:pPr>
        <w:pStyle w:val="Titre6"/>
        <w:spacing w:before="1"/>
        <w:ind w:left="1524"/>
        <w:jc w:val="both"/>
      </w:pPr>
      <w:r>
        <w:t>Panneau</w:t>
      </w:r>
      <w:r>
        <w:rPr>
          <w:rFonts w:ascii="Times New Roman"/>
          <w:b w:val="0"/>
          <w:spacing w:val="-5"/>
        </w:rPr>
        <w:t xml:space="preserve"> </w:t>
      </w:r>
      <w:r>
        <w:rPr>
          <w:spacing w:val="-2"/>
        </w:rPr>
        <w:t>d'information</w:t>
      </w:r>
    </w:p>
    <w:p w14:paraId="7FA4A53E" w14:textId="77777777" w:rsidR="00C05DD7" w:rsidRDefault="00447593">
      <w:pPr>
        <w:pStyle w:val="Corpsdetexte"/>
        <w:spacing w:before="120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l’unité,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réalisation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fondations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panneaux</w:t>
      </w:r>
      <w:r>
        <w:rPr>
          <w:rFonts w:ascii="Times New Roman" w:hAnsi="Times New Roman"/>
        </w:rPr>
        <w:t xml:space="preserve"> </w:t>
      </w:r>
      <w:r>
        <w:t>d’informations,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pose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panneaux,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l’endroit</w:t>
      </w:r>
      <w:r>
        <w:rPr>
          <w:rFonts w:ascii="Times New Roman" w:hAnsi="Times New Roman"/>
        </w:rPr>
        <w:t xml:space="preserve"> </w:t>
      </w:r>
      <w:r>
        <w:t>défini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spécifications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dossiers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plans,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CCTP.</w:t>
      </w:r>
    </w:p>
    <w:p w14:paraId="6A6428C4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spacing w:before="229"/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excédentaires,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décharge,</w:t>
      </w:r>
    </w:p>
    <w:p w14:paraId="1F7CE11D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line="229" w:lineRule="exact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l’exécution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d’ancrage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dosé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250kg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ciment,</w:t>
      </w:r>
    </w:p>
    <w:p w14:paraId="14D4DD52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spacing w:before="1"/>
        <w:ind w:right="2121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remblaiement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pacing w:val="24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massif,</w:t>
      </w:r>
    </w:p>
    <w:p w14:paraId="453B46B7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1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accessoires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fixations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massif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d’ancrage,</w:t>
      </w:r>
    </w:p>
    <w:p w14:paraId="0E14AF9A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before="1" w:line="229" w:lineRule="exact"/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lieux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travaux.</w:t>
      </w:r>
    </w:p>
    <w:p w14:paraId="4AA1679C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d’information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confection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complète,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indications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figurant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CCTP,</w:t>
      </w:r>
    </w:p>
    <w:p w14:paraId="2D109C25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20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vérification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niveaux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(horizontal,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vertical)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déport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support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lequel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panneaux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sont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posés,</w:t>
      </w:r>
    </w:p>
    <w:p w14:paraId="7143146D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before="1" w:line="229" w:lineRule="exact"/>
        <w:ind w:left="2279" w:hanging="360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relatives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pose,</w:t>
      </w:r>
    </w:p>
    <w:p w14:paraId="35738366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21" w:hanging="360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maintenance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travaux,</w:t>
      </w:r>
    </w:p>
    <w:p w14:paraId="2B84A5D1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totale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évacuation.</w:t>
      </w:r>
    </w:p>
    <w:p w14:paraId="1AD9FA86" w14:textId="77777777" w:rsidR="00C05DD7" w:rsidRDefault="00C05DD7">
      <w:pPr>
        <w:pStyle w:val="Corpsdetexte"/>
        <w:spacing w:before="1"/>
      </w:pPr>
    </w:p>
    <w:p w14:paraId="376CB7FA" w14:textId="77777777" w:rsidR="00C05DD7" w:rsidRDefault="00447593">
      <w:pPr>
        <w:pStyle w:val="Corpsdetexte"/>
        <w:ind w:left="1559" w:right="2119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tient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sujétions</w:t>
      </w:r>
      <w:r>
        <w:rPr>
          <w:rFonts w:ascii="Times New Roman" w:hAnsi="Times New Roman"/>
        </w:rPr>
        <w:t xml:space="preserve"> </w:t>
      </w:r>
      <w:r>
        <w:t>liées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particularité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site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l’ouvrage,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l’encombrement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réseaux,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phasages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contraintes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éviter</w:t>
      </w:r>
      <w:r>
        <w:rPr>
          <w:rFonts w:ascii="Times New Roman" w:hAnsi="Times New Roman"/>
        </w:rPr>
        <w:t xml:space="preserve"> </w:t>
      </w:r>
      <w:r>
        <w:t>toute</w:t>
      </w:r>
      <w:r>
        <w:rPr>
          <w:rFonts w:ascii="Times New Roman" w:hAnsi="Times New Roman"/>
        </w:rPr>
        <w:t xml:space="preserve"> </w:t>
      </w:r>
      <w:r>
        <w:t>projection.</w:t>
      </w:r>
    </w:p>
    <w:p w14:paraId="60DACEBB" w14:textId="77777777" w:rsidR="00C05DD7" w:rsidRDefault="00447593">
      <w:pPr>
        <w:pStyle w:val="Corpsdetexte"/>
        <w:spacing w:before="229"/>
        <w:ind w:left="1559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forfait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  <w:spacing w:val="-1"/>
        </w:rPr>
        <w:t xml:space="preserve"> </w:t>
      </w:r>
      <w:r>
        <w:t>appliqué</w:t>
      </w:r>
      <w:r>
        <w:rPr>
          <w:rFonts w:ascii="Times New Roman" w:hAnsi="Times New Roman"/>
          <w:spacing w:val="-2"/>
        </w:rPr>
        <w:t xml:space="preserve"> </w:t>
      </w:r>
      <w:r>
        <w:t>en</w:t>
      </w:r>
      <w:r>
        <w:rPr>
          <w:rFonts w:ascii="Times New Roman" w:hAnsi="Times New Roman"/>
          <w:spacing w:val="2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fractions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10"/>
        </w:rPr>
        <w:t>:</w:t>
      </w:r>
    </w:p>
    <w:p w14:paraId="4539BEC4" w14:textId="77777777" w:rsidR="00C05DD7" w:rsidRDefault="00C05DD7">
      <w:pPr>
        <w:pStyle w:val="Corpsdetexte"/>
        <w:spacing w:before="1"/>
      </w:pPr>
    </w:p>
    <w:p w14:paraId="53582F15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17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l’endroit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indiqué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d’œuvre,</w:t>
      </w:r>
    </w:p>
    <w:p w14:paraId="79131636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20"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panneau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entièrement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déposé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état.</w:t>
      </w:r>
    </w:p>
    <w:p w14:paraId="6C4810CC" w14:textId="77777777" w:rsidR="00C05DD7" w:rsidRDefault="00C05DD7">
      <w:pPr>
        <w:pStyle w:val="Paragraphedeliste"/>
        <w:rPr>
          <w:sz w:val="20"/>
        </w:rPr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23B953A1" w14:textId="77777777" w:rsidR="00C05DD7" w:rsidRDefault="00C05DD7">
      <w:pPr>
        <w:pStyle w:val="Corpsdetexte"/>
        <w:spacing w:before="10"/>
        <w:rPr>
          <w:sz w:val="8"/>
        </w:rPr>
      </w:pPr>
    </w:p>
    <w:p w14:paraId="17CA0229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3BC19AFD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D63A951" w14:textId="77777777" w:rsidR="00C05DD7" w:rsidRDefault="00447593">
      <w:pPr>
        <w:rPr>
          <w:rFonts w:ascii="Arial"/>
          <w:b/>
          <w:sz w:val="20"/>
        </w:rPr>
      </w:pPr>
      <w:r>
        <w:br w:type="column"/>
      </w:r>
    </w:p>
    <w:p w14:paraId="43632DE4" w14:textId="77777777" w:rsidR="00C05DD7" w:rsidRDefault="00C05DD7">
      <w:pPr>
        <w:pStyle w:val="Corpsdetexte"/>
        <w:rPr>
          <w:rFonts w:ascii="Arial"/>
          <w:b/>
        </w:rPr>
      </w:pPr>
    </w:p>
    <w:p w14:paraId="4EE456C6" w14:textId="77777777" w:rsidR="00C05DD7" w:rsidRDefault="00C05DD7">
      <w:pPr>
        <w:pStyle w:val="Corpsdetexte"/>
        <w:rPr>
          <w:rFonts w:ascii="Arial"/>
          <w:b/>
        </w:rPr>
      </w:pPr>
    </w:p>
    <w:p w14:paraId="28E1C6B1" w14:textId="77777777" w:rsidR="00C05DD7" w:rsidRDefault="00C05DD7">
      <w:pPr>
        <w:pStyle w:val="Corpsdetexte"/>
        <w:spacing w:before="77"/>
        <w:rPr>
          <w:rFonts w:ascii="Arial"/>
          <w:b/>
        </w:rPr>
      </w:pPr>
    </w:p>
    <w:p w14:paraId="78904931" w14:textId="1A04F0E7" w:rsidR="00C05DD7" w:rsidRDefault="00447593">
      <w:pPr>
        <w:pStyle w:val="Titre5"/>
        <w:spacing w:before="1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</w:p>
    <w:p w14:paraId="5254D549" w14:textId="77777777" w:rsidR="00C05DD7" w:rsidRDefault="00447593">
      <w:pPr>
        <w:pStyle w:val="Titre6"/>
        <w:spacing w:before="213"/>
        <w:ind w:left="3" w:right="3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1B872E5C" w14:textId="0F9D1D39" w:rsidR="00C05DD7" w:rsidRDefault="00C05DD7">
      <w:pPr>
        <w:pStyle w:val="Titre6"/>
        <w:ind w:left="0" w:right="38"/>
        <w:jc w:val="center"/>
      </w:pPr>
    </w:p>
    <w:p w14:paraId="2C0A34EC" w14:textId="77777777" w:rsidR="00C05DD7" w:rsidRDefault="00447593">
      <w:pPr>
        <w:pStyle w:val="Titre6"/>
        <w:spacing w:before="93"/>
        <w:ind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1E9D0FBD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4" w:space="720" w:equalWidth="0">
            <w:col w:w="1258" w:space="40"/>
            <w:col w:w="1560" w:space="17"/>
            <w:col w:w="4183" w:space="977"/>
            <w:col w:w="2449"/>
          </w:cols>
        </w:sectPr>
      </w:pPr>
    </w:p>
    <w:p w14:paraId="0A717C83" w14:textId="77777777" w:rsidR="00C05DD7" w:rsidRDefault="00447593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4672" behindDoc="1" locked="0" layoutInCell="1" allowOverlap="1" wp14:anchorId="5E41C68E" wp14:editId="1C6B2202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99" name="Image 9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Graphic 100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Image 10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" name="Image 107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955" y="968196"/>
                            <a:ext cx="268122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BA52919" id="Group 98" o:spid="_x0000_s1026" style="position:absolute;margin-left:51.1pt;margin-top:62.5pt;width:496.1pt;height:745.6pt;z-index:-16311808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">
                <v:shape id="Image 99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">
                  <v:imagedata r:id="rId32" o:title=""/>
                </v:shape>
                <v:shape id="Graphic 100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" path="m6126479,l,,,585215r6126479,l6126479,xe" fillcolor="#f2f2f2" stroked="f">
                  <v:path arrowok="t"/>
                </v:shape>
                <v:shape id="Graphic 101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102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" path="m,l,9169919em4504943,r,9169919e" filled="f" strokeweight=".26456mm">
                  <v:path arrowok="t"/>
                </v:shape>
                <v:shape id="Graphic 103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" path="m,l6126479,e" filled="f" strokeweight=".35275mm">
                  <v:path arrowok="t"/>
                </v:shape>
                <v:shape id="Image 104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">
                  <v:imagedata r:id="rId33" o:title=""/>
                </v:shape>
                <v:shape id="Image 105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">
                  <v:imagedata r:id="rId34" o:title=""/>
                </v:shape>
                <v:shape id="Image 106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">
                  <v:imagedata r:id="rId35" o:title=""/>
                </v:shape>
                <v:shape id="Image 107" o:spid="_x0000_s1035" type="#_x0000_t75" style="position:absolute;left:2469;top:9681;width:2681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">
                  <v:imagedata r:id="rId50" o:title=""/>
                </v:shape>
                <w10:wrap anchorx="page" anchory="page"/>
              </v:group>
            </w:pict>
          </mc:Fallback>
        </mc:AlternateContent>
      </w:r>
    </w:p>
    <w:p w14:paraId="3EC25F91" w14:textId="77777777" w:rsidR="00C05DD7" w:rsidRDefault="00447593">
      <w:pPr>
        <w:pStyle w:val="Titre6"/>
        <w:ind w:left="1524"/>
        <w:jc w:val="both"/>
      </w:pPr>
      <w:r>
        <w:t>Dossier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ouvrages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exécutés</w:t>
      </w:r>
      <w:r>
        <w:rPr>
          <w:rFonts w:ascii="Times New Roman" w:hAnsi="Times New Roman"/>
          <w:b w:val="0"/>
          <w:spacing w:val="-5"/>
        </w:rPr>
        <w:t xml:space="preserve"> </w:t>
      </w:r>
      <w:r>
        <w:rPr>
          <w:spacing w:val="-4"/>
        </w:rPr>
        <w:t>(DOE)</w:t>
      </w:r>
    </w:p>
    <w:p w14:paraId="41D91D6F" w14:textId="77777777" w:rsidR="00C05DD7" w:rsidRDefault="00C05DD7">
      <w:pPr>
        <w:pStyle w:val="Corpsdetexte"/>
        <w:spacing w:before="119"/>
        <w:rPr>
          <w:rFonts w:ascii="Arial"/>
          <w:b/>
        </w:rPr>
      </w:pPr>
    </w:p>
    <w:p w14:paraId="414B0A69" w14:textId="77777777" w:rsidR="00C05DD7" w:rsidRDefault="00447593">
      <w:pPr>
        <w:pStyle w:val="Corpsdetexte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forfaitairement,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exemplaires</w:t>
      </w:r>
      <w:r>
        <w:rPr>
          <w:rFonts w:ascii="Times New Roman" w:hAnsi="Times New Roman"/>
        </w:rPr>
        <w:t xml:space="preserve"> </w:t>
      </w:r>
      <w:r>
        <w:t>papier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exemplaire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clé</w:t>
      </w:r>
      <w:r>
        <w:rPr>
          <w:rFonts w:ascii="Times New Roman" w:hAnsi="Times New Roman"/>
        </w:rPr>
        <w:t xml:space="preserve"> </w:t>
      </w:r>
      <w:r>
        <w:t>USB,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notes,</w:t>
      </w:r>
      <w:r>
        <w:rPr>
          <w:rFonts w:ascii="Times New Roman" w:hAnsi="Times New Roman"/>
        </w:rPr>
        <w:t xml:space="preserve"> </w:t>
      </w:r>
      <w:r>
        <w:t>conformes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l’exécution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l’ensemble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après</w:t>
      </w:r>
      <w:r>
        <w:rPr>
          <w:rFonts w:ascii="Times New Roman" w:hAnsi="Times New Roman"/>
        </w:rPr>
        <w:t xml:space="preserve"> </w:t>
      </w:r>
      <w:r>
        <w:t>exécution</w:t>
      </w:r>
      <w:r>
        <w:rPr>
          <w:rFonts w:ascii="Times New Roman" w:hAnsi="Times New Roman"/>
        </w:rPr>
        <w:t xml:space="preserve"> </w:t>
      </w:r>
      <w:r>
        <w:t>tels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définis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CCAP.</w:t>
      </w:r>
    </w:p>
    <w:p w14:paraId="76DB24E0" w14:textId="77777777" w:rsidR="00C05DD7" w:rsidRDefault="00447593">
      <w:pPr>
        <w:pStyle w:val="Corpsdetexte"/>
        <w:spacing w:before="230" w:line="480" w:lineRule="auto"/>
        <w:ind w:left="1560" w:right="4746"/>
      </w:pPr>
      <w:r>
        <w:t>Le</w:t>
      </w:r>
      <w:r>
        <w:rPr>
          <w:rFonts w:ascii="Times New Roman" w:hAnsi="Times New Roman"/>
          <w:spacing w:val="-1"/>
        </w:rPr>
        <w:t xml:space="preserve"> </w:t>
      </w:r>
      <w:r>
        <w:t>DOE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soumis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  <w:spacing w:val="-1"/>
        </w:rPr>
        <w:t xml:space="preserve"> </w:t>
      </w:r>
      <w:r>
        <w:t>visa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  <w:spacing w:val="-1"/>
        </w:rPr>
        <w:t xml:space="preserve"> </w:t>
      </w:r>
      <w:r>
        <w:t>maitre</w:t>
      </w:r>
      <w:r>
        <w:rPr>
          <w:rFonts w:ascii="Times New Roman" w:hAnsi="Times New Roman"/>
          <w:spacing w:val="-1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comprend</w:t>
      </w:r>
      <w:r>
        <w:rPr>
          <w:rFonts w:ascii="Times New Roman" w:hAnsi="Times New Roman"/>
        </w:rPr>
        <w:t xml:space="preserve"> </w:t>
      </w:r>
      <w:r>
        <w:t>notamment</w:t>
      </w:r>
      <w:r>
        <w:rPr>
          <w:rFonts w:ascii="Times New Roman" w:hAnsi="Times New Roman"/>
        </w:rPr>
        <w:t xml:space="preserve"> </w:t>
      </w:r>
      <w:r>
        <w:t>:</w:t>
      </w:r>
    </w:p>
    <w:p w14:paraId="50229132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before="1" w:line="229" w:lineRule="exact"/>
        <w:ind w:left="2279" w:hanging="359"/>
        <w:rPr>
          <w:sz w:val="20"/>
        </w:rPr>
      </w:pPr>
      <w:proofErr w:type="gramStart"/>
      <w:r>
        <w:rPr>
          <w:sz w:val="20"/>
        </w:rPr>
        <w:t>une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liste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pièces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constituant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dossier,</w:t>
      </w:r>
    </w:p>
    <w:p w14:paraId="592913B0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line="229" w:lineRule="exact"/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notes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calculs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pacing w:val="-2"/>
          <w:sz w:val="20"/>
        </w:rPr>
        <w:t>l’exécution,</w:t>
      </w:r>
    </w:p>
    <w:p w14:paraId="17E52FB1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before="1"/>
        <w:ind w:left="227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dossier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(PAQ,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procédures,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agréments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matériaux),</w:t>
      </w:r>
    </w:p>
    <w:p w14:paraId="4E634A3A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notice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visite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d’entretien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ouvrages,</w:t>
      </w:r>
    </w:p>
    <w:p w14:paraId="5223845C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ind w:right="2120" w:hanging="360"/>
        <w:rPr>
          <w:sz w:val="20"/>
        </w:rPr>
      </w:pPr>
      <w:proofErr w:type="gramStart"/>
      <w:r>
        <w:rPr>
          <w:sz w:val="20"/>
        </w:rPr>
        <w:t>un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rapport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photographique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exécutés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l’ouvrage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complet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abords,</w:t>
      </w:r>
    </w:p>
    <w:p w14:paraId="3799AFD7" w14:textId="77777777" w:rsidR="00C05DD7" w:rsidRDefault="00447593">
      <w:pPr>
        <w:pStyle w:val="Corpsdetexte"/>
        <w:spacing w:before="229"/>
        <w:ind w:left="1560" w:right="2117"/>
        <w:jc w:val="both"/>
      </w:pPr>
      <w:r>
        <w:t>Par</w:t>
      </w:r>
      <w:r>
        <w:rPr>
          <w:rFonts w:ascii="Times New Roman" w:hAnsi="Times New Roman"/>
          <w:spacing w:val="-5"/>
        </w:rPr>
        <w:t xml:space="preserve"> </w:t>
      </w:r>
      <w:r>
        <w:t>convention,</w:t>
      </w:r>
      <w:r>
        <w:rPr>
          <w:rFonts w:ascii="Times New Roman" w:hAnsi="Times New Roman"/>
          <w:spacing w:val="-3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totalité</w:t>
      </w:r>
      <w:r>
        <w:rPr>
          <w:rFonts w:ascii="Times New Roman" w:hAnsi="Times New Roman"/>
          <w:spacing w:val="-3"/>
        </w:rPr>
        <w:t xml:space="preserve"> </w:t>
      </w:r>
      <w:r>
        <w:t>du</w:t>
      </w:r>
      <w:r>
        <w:rPr>
          <w:rFonts w:ascii="Times New Roman" w:hAnsi="Times New Roman"/>
          <w:spacing w:val="-6"/>
        </w:rPr>
        <w:t xml:space="preserve"> </w:t>
      </w:r>
      <w:r>
        <w:t>montant</w:t>
      </w:r>
      <w:r>
        <w:rPr>
          <w:rFonts w:ascii="Times New Roman" w:hAnsi="Times New Roman"/>
          <w:spacing w:val="-6"/>
        </w:rPr>
        <w:t xml:space="preserve"> </w:t>
      </w:r>
      <w:r>
        <w:t>sera</w:t>
      </w:r>
      <w:r>
        <w:rPr>
          <w:rFonts w:ascii="Times New Roman" w:hAnsi="Times New Roman"/>
          <w:spacing w:val="-6"/>
        </w:rPr>
        <w:t xml:space="preserve"> </w:t>
      </w:r>
      <w:r>
        <w:t>versée</w:t>
      </w:r>
      <w:r>
        <w:rPr>
          <w:rFonts w:ascii="Times New Roman" w:hAnsi="Times New Roman"/>
          <w:spacing w:val="-3"/>
        </w:rPr>
        <w:t xml:space="preserve"> </w:t>
      </w:r>
      <w:r>
        <w:t>au</w:t>
      </w:r>
      <w:r>
        <w:rPr>
          <w:rFonts w:ascii="Times New Roman" w:hAnsi="Times New Roman"/>
          <w:spacing w:val="-3"/>
        </w:rPr>
        <w:t xml:space="preserve"> </w:t>
      </w:r>
      <w:r>
        <w:t>Titulaire</w:t>
      </w:r>
      <w:r>
        <w:rPr>
          <w:rFonts w:ascii="Times New Roman" w:hAnsi="Times New Roman"/>
          <w:spacing w:val="-6"/>
        </w:rPr>
        <w:t xml:space="preserve"> </w:t>
      </w:r>
      <w:r>
        <w:t>après</w:t>
      </w:r>
      <w:r>
        <w:rPr>
          <w:rFonts w:ascii="Times New Roman" w:hAnsi="Times New Roman"/>
          <w:spacing w:val="-4"/>
        </w:rPr>
        <w:t xml:space="preserve"> </w:t>
      </w:r>
      <w:r>
        <w:t>remise</w:t>
      </w:r>
      <w:r>
        <w:rPr>
          <w:rFonts w:ascii="Times New Roman" w:hAnsi="Times New Roman"/>
          <w:spacing w:val="-3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validation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maitre</w:t>
      </w:r>
      <w:r>
        <w:rPr>
          <w:rFonts w:ascii="Times New Roman" w:hAnsi="Times New Roman"/>
        </w:rPr>
        <w:t xml:space="preserve"> </w:t>
      </w:r>
      <w:r>
        <w:t>d’œuvre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plans,</w:t>
      </w:r>
      <w:r>
        <w:rPr>
          <w:rFonts w:ascii="Times New Roman" w:hAnsi="Times New Roman"/>
        </w:rPr>
        <w:t xml:space="preserve"> </w:t>
      </w:r>
      <w:r>
        <w:t>notes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calculs,</w:t>
      </w:r>
      <w:r>
        <w:rPr>
          <w:rFonts w:ascii="Times New Roman" w:hAnsi="Times New Roman"/>
        </w:rPr>
        <w:t xml:space="preserve"> </w:t>
      </w:r>
      <w:r>
        <w:t>dossier</w:t>
      </w:r>
      <w:r>
        <w:rPr>
          <w:rFonts w:ascii="Times New Roman" w:hAnsi="Times New Roman"/>
        </w:rPr>
        <w:t xml:space="preserve"> </w:t>
      </w:r>
      <w:r>
        <w:t>qualité,</w:t>
      </w:r>
      <w:r>
        <w:rPr>
          <w:rFonts w:ascii="Times New Roman" w:hAnsi="Times New Roman"/>
        </w:rPr>
        <w:t xml:space="preserve"> </w:t>
      </w:r>
      <w:r>
        <w:t>résultats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différents</w:t>
      </w:r>
      <w:r>
        <w:rPr>
          <w:rFonts w:ascii="Times New Roman" w:hAnsi="Times New Roman"/>
        </w:rPr>
        <w:t xml:space="preserve"> </w:t>
      </w:r>
      <w:r>
        <w:t>essais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laboratoire.</w:t>
      </w:r>
    </w:p>
    <w:p w14:paraId="1DFB8C98" w14:textId="77777777" w:rsidR="00C05DD7" w:rsidRDefault="00C05DD7">
      <w:pPr>
        <w:pStyle w:val="Corpsdetexte"/>
        <w:spacing w:before="2"/>
      </w:pPr>
    </w:p>
    <w:p w14:paraId="564D739E" w14:textId="77777777" w:rsidR="00C05DD7" w:rsidRDefault="00447593">
      <w:pPr>
        <w:pStyle w:val="Titre5"/>
        <w:ind w:left="1560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74594A6A" w14:textId="77777777" w:rsidR="00C05DD7" w:rsidRDefault="00C05DD7">
      <w:pPr>
        <w:pStyle w:val="Titre5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2088B26E" w14:textId="77777777" w:rsidR="00C05DD7" w:rsidRDefault="00C05DD7">
      <w:pPr>
        <w:pStyle w:val="Corpsdetexte"/>
        <w:spacing w:before="10"/>
        <w:rPr>
          <w:rFonts w:ascii="Arial"/>
          <w:b/>
          <w:sz w:val="8"/>
        </w:rPr>
      </w:pPr>
    </w:p>
    <w:p w14:paraId="3731EB6C" w14:textId="77777777" w:rsidR="00C05DD7" w:rsidRDefault="00C05DD7">
      <w:pPr>
        <w:pStyle w:val="Corpsdetexte"/>
        <w:rPr>
          <w:rFonts w:ascii="Arial"/>
          <w:b/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11215053" w14:textId="77777777" w:rsidR="00C05DD7" w:rsidRDefault="00447593">
      <w:pPr>
        <w:pStyle w:val="Titre6"/>
        <w:spacing w:before="201"/>
        <w:ind w:right="36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6133B92" w14:textId="77777777" w:rsidR="00C05DD7" w:rsidRDefault="00447593">
      <w:pPr>
        <w:pStyle w:val="Titre6"/>
        <w:spacing w:before="213"/>
        <w:ind w:left="3" w:right="28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6AE12B73" w14:textId="02D3D7B6" w:rsidR="00C05DD7" w:rsidRDefault="00C05DD7">
      <w:pPr>
        <w:pStyle w:val="Titre6"/>
        <w:ind w:left="0" w:right="28"/>
        <w:jc w:val="center"/>
      </w:pPr>
    </w:p>
    <w:p w14:paraId="5B4CCBB1" w14:textId="77777777" w:rsidR="00C05DD7" w:rsidRDefault="00C05DD7">
      <w:pPr>
        <w:pStyle w:val="Corpsdetexte"/>
        <w:spacing w:before="96"/>
        <w:rPr>
          <w:rFonts w:ascii="Arial"/>
          <w:b/>
        </w:rPr>
      </w:pPr>
    </w:p>
    <w:p w14:paraId="2C2F3B50" w14:textId="77777777" w:rsidR="00C05DD7" w:rsidRDefault="00447593">
      <w:pPr>
        <w:pStyle w:val="Titre1"/>
        <w:ind w:left="636" w:firstLine="1178"/>
        <w:jc w:val="left"/>
      </w:pPr>
      <w:bookmarkStart w:id="12" w:name="_TOC_250001"/>
      <w:r>
        <w:t>TRAVAUX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PREPARATOIRES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–</w:t>
      </w:r>
      <w:r>
        <w:rPr>
          <w:rFonts w:ascii="Times New Roman" w:hAnsi="Times New Roman"/>
          <w:b w:val="0"/>
        </w:rPr>
        <w:t xml:space="preserve"> </w:t>
      </w:r>
      <w:r>
        <w:t>TERRASSEMENTS</w:t>
      </w:r>
      <w:r>
        <w:rPr>
          <w:rFonts w:ascii="Times New Roman" w:hAnsi="Times New Roman"/>
          <w:b w:val="0"/>
        </w:rPr>
        <w:t xml:space="preserve"> </w:t>
      </w:r>
      <w:r>
        <w:t>-</w:t>
      </w:r>
      <w:r>
        <w:rPr>
          <w:rFonts w:ascii="Times New Roman" w:hAnsi="Times New Roman"/>
          <w:b w:val="0"/>
        </w:rPr>
        <w:t xml:space="preserve"> </w:t>
      </w:r>
      <w:bookmarkEnd w:id="12"/>
      <w:r>
        <w:t>DEMOLITIONS</w:t>
      </w:r>
    </w:p>
    <w:p w14:paraId="2B034920" w14:textId="77777777" w:rsidR="00C05DD7" w:rsidRDefault="00447593">
      <w:pPr>
        <w:pStyle w:val="Titre6"/>
        <w:spacing w:before="93"/>
        <w:ind w:right="545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38191B08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98" w:space="845"/>
            <w:col w:w="5637" w:space="255"/>
            <w:col w:w="2449"/>
          </w:cols>
        </w:sectPr>
      </w:pPr>
    </w:p>
    <w:p w14:paraId="362EC38B" w14:textId="77777777" w:rsidR="00C05DD7" w:rsidRDefault="00447593">
      <w:pPr>
        <w:pStyle w:val="Titre6"/>
        <w:spacing w:before="229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005184" behindDoc="1" locked="0" layoutInCell="1" allowOverlap="1" wp14:anchorId="55047A32" wp14:editId="27D0B758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0" name="Graphic 110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Image 11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" name="Image 11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Image 117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91767" y="678452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8" name="Graphic 118"/>
                        <wps:cNvSpPr/>
                        <wps:spPr>
                          <a:xfrm>
                            <a:off x="772667" y="1039609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9" name="Image 119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62" y="1199839"/>
                            <a:ext cx="258974" cy="9412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A1ECDA" id="Group 108" o:spid="_x0000_s1026" style="position:absolute;margin-left:51.1pt;margin-top:62.5pt;width:496.1pt;height:745.6pt;z-index:-16311296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">
                <v:shape id="Image 109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">
                  <v:imagedata r:id="rId32" o:title=""/>
                </v:shape>
                <v:shape id="Graphic 110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11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" path="m,9169907r6126479,l6126479,,,,,9169907xe" filled="f" strokeweight=".35275mm">
                  <v:path arrowok="t"/>
                </v:shape>
                <v:shape id="Graphic 112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" path="m,l,9169919em4504943,r,9169919e" filled="f" strokeweight=".26456mm">
                  <v:path arrowok="t"/>
                </v:shape>
                <v:shape id="Graphic 113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" path="m,l6126479,e" filled="f" strokeweight=".35275mm">
                  <v:path arrowok="t"/>
                </v:shape>
                <v:shape id="Image 114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">
                  <v:imagedata r:id="rId33" o:title=""/>
                </v:shape>
                <v:shape id="Image 115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">
                  <v:imagedata r:id="rId34" o:title=""/>
                </v:shape>
                <v:shape id="Image 116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">
                  <v:imagedata r:id="rId35" o:title=""/>
                </v:shape>
                <v:shape id="Image 117" o:spid="_x0000_s1035" type="#_x0000_t75" style="position:absolute;left:11917;top:6784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">
                  <v:imagedata r:id="rId53" o:title=""/>
                </v:shape>
                <v:shape id="Graphic 118" o:spid="_x0000_s1036" style="position:absolute;left:7726;top:10396;width:43574;height:63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" path="m4357115,l,,,6095r4357115,l4357115,xe" fillcolor="black" stroked="f">
                  <v:path arrowok="t"/>
                </v:shape>
                <v:shape id="Image 119" o:spid="_x0000_s1037" type="#_x0000_t75" style="position:absolute;left:2408;top:11998;width:2590;height: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">
                  <v:imagedata r:id="rId54" o:title=""/>
                </v:shape>
                <w10:wrap anchorx="page" anchory="page"/>
              </v:group>
            </w:pict>
          </mc:Fallback>
        </mc:AlternateContent>
      </w:r>
      <w:r>
        <w:t>Batardeau</w:t>
      </w:r>
      <w:r>
        <w:rPr>
          <w:rFonts w:ascii="Times New Roman"/>
          <w:b w:val="0"/>
          <w:spacing w:val="-1"/>
        </w:rPr>
        <w:t xml:space="preserve"> </w:t>
      </w:r>
      <w:r>
        <w:t>de</w:t>
      </w:r>
      <w:r>
        <w:rPr>
          <w:rFonts w:ascii="Times New Roman"/>
          <w:b w:val="0"/>
          <w:spacing w:val="-2"/>
        </w:rPr>
        <w:t xml:space="preserve"> </w:t>
      </w:r>
      <w:r>
        <w:t>chantier</w:t>
      </w:r>
      <w:r>
        <w:rPr>
          <w:rFonts w:ascii="Times New Roman"/>
          <w:b w:val="0"/>
        </w:rPr>
        <w:t xml:space="preserve"> </w:t>
      </w:r>
      <w:r>
        <w:t>amont</w:t>
      </w:r>
      <w:r>
        <w:rPr>
          <w:rFonts w:ascii="Times New Roman"/>
          <w:b w:val="0"/>
        </w:rPr>
        <w:t xml:space="preserve"> </w:t>
      </w:r>
      <w:r>
        <w:t>et</w:t>
      </w:r>
      <w:r>
        <w:rPr>
          <w:rFonts w:ascii="Times New Roman"/>
          <w:b w:val="0"/>
        </w:rPr>
        <w:t xml:space="preserve"> </w:t>
      </w:r>
      <w:r>
        <w:rPr>
          <w:spacing w:val="-4"/>
        </w:rPr>
        <w:t>aval</w:t>
      </w:r>
    </w:p>
    <w:p w14:paraId="3B1089D5" w14:textId="77777777" w:rsidR="00C05DD7" w:rsidRDefault="00C05DD7">
      <w:pPr>
        <w:pStyle w:val="Corpsdetexte"/>
        <w:spacing w:before="118"/>
        <w:rPr>
          <w:rFonts w:ascii="Arial"/>
          <w:b/>
        </w:rPr>
      </w:pPr>
    </w:p>
    <w:p w14:paraId="04847E29" w14:textId="77777777" w:rsidR="00C05DD7" w:rsidRDefault="00447593">
      <w:pPr>
        <w:pStyle w:val="Corpsdetexte"/>
        <w:ind w:left="1560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forfait,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fourniture,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œuvre,</w:t>
      </w:r>
      <w:r>
        <w:rPr>
          <w:rFonts w:ascii="Times New Roman" w:hAnsi="Times New Roman"/>
        </w:rPr>
        <w:t xml:space="preserve"> </w:t>
      </w:r>
      <w:r>
        <w:t>déplacement,</w:t>
      </w:r>
      <w:r>
        <w:rPr>
          <w:rFonts w:ascii="Times New Roman" w:hAnsi="Times New Roman"/>
        </w:rPr>
        <w:t xml:space="preserve"> </w:t>
      </w:r>
      <w:r>
        <w:t>entretien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dépose</w:t>
      </w:r>
      <w:r>
        <w:rPr>
          <w:rFonts w:ascii="Times New Roman" w:hAnsi="Times New Roman"/>
        </w:rPr>
        <w:t xml:space="preserve"> </w:t>
      </w:r>
      <w:r>
        <w:t>complète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dispositif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proofErr w:type="spellStart"/>
      <w:r>
        <w:t>batardage</w:t>
      </w:r>
      <w:proofErr w:type="spellEnd"/>
      <w:r>
        <w:rPr>
          <w:rFonts w:ascii="Times New Roman" w:hAnsi="Times New Roman"/>
        </w:rPr>
        <w:t xml:space="preserve"> </w:t>
      </w:r>
      <w:r>
        <w:t>temporaire</w:t>
      </w:r>
      <w:r>
        <w:rPr>
          <w:rFonts w:ascii="Times New Roman" w:hAnsi="Times New Roman"/>
        </w:rPr>
        <w:t xml:space="preserve"> </w:t>
      </w:r>
      <w:r>
        <w:t>permettant</w:t>
      </w:r>
      <w:r>
        <w:rPr>
          <w:rFonts w:ascii="Times New Roman" w:hAnsi="Times New Roman"/>
        </w:rPr>
        <w:t xml:space="preserve"> </w:t>
      </w:r>
      <w:r>
        <w:t>d’assurer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zone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travail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sec,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69E88CD6" w14:textId="77777777" w:rsidR="00C05DD7" w:rsidRDefault="00C05DD7">
      <w:pPr>
        <w:pStyle w:val="Corpsdetexte"/>
        <w:spacing w:before="2"/>
      </w:pPr>
    </w:p>
    <w:p w14:paraId="196FD273" w14:textId="77777777" w:rsidR="00C05DD7" w:rsidRDefault="00447593">
      <w:pPr>
        <w:pStyle w:val="Corpsdetexte"/>
        <w:ind w:left="1560" w:right="2119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dispositif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batardeau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prévu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deux</w:t>
      </w:r>
      <w:r>
        <w:rPr>
          <w:rFonts w:ascii="Times New Roman" w:hAnsi="Times New Roman"/>
        </w:rPr>
        <w:t xml:space="preserve"> </w:t>
      </w:r>
      <w:r>
        <w:t>phases</w:t>
      </w:r>
      <w:r>
        <w:rPr>
          <w:rFonts w:ascii="Times New Roman" w:hAnsi="Times New Roman"/>
        </w:rPr>
        <w:t xml:space="preserve"> </w:t>
      </w:r>
      <w:r>
        <w:t>distinctes,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déplacement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adaptation</w:t>
      </w:r>
      <w:r>
        <w:rPr>
          <w:rFonts w:ascii="Times New Roman" w:hAnsi="Times New Roman"/>
        </w:rPr>
        <w:t xml:space="preserve"> </w:t>
      </w:r>
      <w:r>
        <w:t>entre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réhabilitation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passe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poissons</w:t>
      </w:r>
      <w:r>
        <w:rPr>
          <w:rFonts w:ascii="Times New Roman" w:hAnsi="Times New Roman"/>
        </w:rPr>
        <w:t xml:space="preserve"> </w:t>
      </w:r>
      <w:r>
        <w:t>(phase</w:t>
      </w:r>
      <w:r>
        <w:rPr>
          <w:rFonts w:ascii="Times New Roman" w:hAnsi="Times New Roman"/>
        </w:rPr>
        <w:t xml:space="preserve"> </w:t>
      </w:r>
      <w:r>
        <w:t>1)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modification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rampe</w:t>
      </w:r>
      <w:r>
        <w:rPr>
          <w:rFonts w:ascii="Times New Roman" w:hAnsi="Times New Roman"/>
        </w:rPr>
        <w:t xml:space="preserve"> </w:t>
      </w:r>
      <w:r>
        <w:t>(phase</w:t>
      </w:r>
      <w:r>
        <w:rPr>
          <w:rFonts w:ascii="Times New Roman" w:hAnsi="Times New Roman"/>
        </w:rPr>
        <w:t xml:space="preserve"> </w:t>
      </w:r>
      <w:r>
        <w:t>2).</w:t>
      </w:r>
    </w:p>
    <w:p w14:paraId="71E93E0C" w14:textId="77777777" w:rsidR="00C05DD7" w:rsidRDefault="00447593">
      <w:pPr>
        <w:pStyle w:val="Corpsdetexte"/>
        <w:spacing w:before="229"/>
        <w:ind w:left="1560"/>
        <w:jc w:val="both"/>
      </w:pPr>
      <w:r>
        <w:t>Le</w:t>
      </w:r>
      <w:r>
        <w:rPr>
          <w:rFonts w:ascii="Times New Roman" w:hAnsi="Times New Roman"/>
          <w:spacing w:val="-2"/>
        </w:rPr>
        <w:t xml:space="preserve"> </w:t>
      </w:r>
      <w:r>
        <w:t>batardeau</w:t>
      </w:r>
      <w:r>
        <w:rPr>
          <w:rFonts w:ascii="Times New Roman" w:hAnsi="Times New Roman"/>
          <w:spacing w:val="-1"/>
        </w:rPr>
        <w:t xml:space="preserve"> </w:t>
      </w:r>
      <w:r>
        <w:t>sera</w:t>
      </w:r>
      <w:r>
        <w:rPr>
          <w:rFonts w:ascii="Times New Roman" w:hAnsi="Times New Roman"/>
          <w:spacing w:val="2"/>
        </w:rPr>
        <w:t xml:space="preserve"> </w:t>
      </w:r>
      <w:r>
        <w:t>constitué</w:t>
      </w:r>
      <w:r>
        <w:rPr>
          <w:rFonts w:ascii="Times New Roman" w:hAnsi="Times New Roman"/>
          <w:spacing w:val="-1"/>
        </w:rPr>
        <w:t xml:space="preserve"> </w:t>
      </w:r>
      <w:r>
        <w:t>de</w:t>
      </w:r>
      <w:r>
        <w:rPr>
          <w:rFonts w:ascii="Times New Roman" w:hAnsi="Times New Roman"/>
          <w:spacing w:val="1"/>
        </w:rPr>
        <w:t xml:space="preserve"> </w:t>
      </w:r>
      <w:r>
        <w:t>type</w:t>
      </w:r>
      <w:r>
        <w:rPr>
          <w:rFonts w:ascii="Times New Roman" w:hAnsi="Times New Roman"/>
          <w:spacing w:val="-1"/>
        </w:rPr>
        <w:t xml:space="preserve"> </w:t>
      </w:r>
      <w:r>
        <w:t>big-bag</w:t>
      </w:r>
      <w:r>
        <w:rPr>
          <w:rFonts w:ascii="Times New Roman" w:hAnsi="Times New Roman"/>
          <w:spacing w:val="2"/>
        </w:rPr>
        <w:t xml:space="preserve"> </w:t>
      </w:r>
      <w:r>
        <w:t>ou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équivalent.</w:t>
      </w:r>
    </w:p>
    <w:p w14:paraId="1BFE3C03" w14:textId="77777777" w:rsidR="00C05DD7" w:rsidRDefault="00C05DD7">
      <w:pPr>
        <w:pStyle w:val="Corpsdetexte"/>
        <w:spacing w:before="1"/>
      </w:pPr>
    </w:p>
    <w:p w14:paraId="0350F711" w14:textId="77777777" w:rsidR="00C05DD7" w:rsidRDefault="00447593">
      <w:pPr>
        <w:pStyle w:val="Corpsdetexte"/>
        <w:ind w:left="1560" w:right="2120"/>
        <w:jc w:val="both"/>
      </w:pPr>
      <w:r>
        <w:t>La</w:t>
      </w:r>
      <w:r>
        <w:rPr>
          <w:rFonts w:ascii="Times New Roman" w:hAnsi="Times New Roman"/>
          <w:spacing w:val="-7"/>
        </w:rPr>
        <w:t xml:space="preserve"> </w:t>
      </w:r>
      <w:r>
        <w:t>mise</w:t>
      </w:r>
      <w:r>
        <w:rPr>
          <w:rFonts w:ascii="Times New Roman" w:hAnsi="Times New Roman"/>
          <w:spacing w:val="-7"/>
        </w:rPr>
        <w:t xml:space="preserve"> </w:t>
      </w:r>
      <w:r>
        <w:t>en</w:t>
      </w:r>
      <w:r>
        <w:rPr>
          <w:rFonts w:ascii="Times New Roman" w:hAnsi="Times New Roman"/>
          <w:spacing w:val="-7"/>
        </w:rPr>
        <w:t xml:space="preserve"> </w:t>
      </w:r>
      <w:r>
        <w:t>œuvre</w:t>
      </w:r>
      <w:r>
        <w:rPr>
          <w:rFonts w:ascii="Times New Roman" w:hAnsi="Times New Roman"/>
          <w:spacing w:val="-7"/>
        </w:rPr>
        <w:t xml:space="preserve"> </w:t>
      </w:r>
      <w:r>
        <w:t>du</w:t>
      </w:r>
      <w:r>
        <w:rPr>
          <w:rFonts w:ascii="Times New Roman" w:hAnsi="Times New Roman"/>
          <w:spacing w:val="-7"/>
        </w:rPr>
        <w:t xml:space="preserve"> </w:t>
      </w:r>
      <w:r>
        <w:t>batardeau</w:t>
      </w:r>
      <w:r>
        <w:rPr>
          <w:rFonts w:ascii="Times New Roman" w:hAnsi="Times New Roman"/>
          <w:spacing w:val="-7"/>
        </w:rPr>
        <w:t xml:space="preserve"> </w:t>
      </w:r>
      <w:r>
        <w:t>se</w:t>
      </w:r>
      <w:r>
        <w:rPr>
          <w:rFonts w:ascii="Times New Roman" w:hAnsi="Times New Roman"/>
          <w:spacing w:val="-7"/>
        </w:rPr>
        <w:t xml:space="preserve"> </w:t>
      </w:r>
      <w:r>
        <w:t>fera</w:t>
      </w:r>
      <w:r>
        <w:rPr>
          <w:rFonts w:ascii="Times New Roman" w:hAnsi="Times New Roman"/>
          <w:spacing w:val="-4"/>
        </w:rPr>
        <w:t xml:space="preserve"> </w:t>
      </w:r>
      <w:r>
        <w:t>impérativement</w:t>
      </w:r>
      <w:r>
        <w:rPr>
          <w:rFonts w:ascii="Times New Roman" w:hAnsi="Times New Roman"/>
          <w:spacing w:val="-7"/>
        </w:rPr>
        <w:t xml:space="preserve"> </w:t>
      </w:r>
      <w:r>
        <w:t>par</w:t>
      </w:r>
      <w:r>
        <w:rPr>
          <w:rFonts w:ascii="Times New Roman" w:hAnsi="Times New Roman"/>
          <w:spacing w:val="-6"/>
        </w:rPr>
        <w:t xml:space="preserve"> </w:t>
      </w:r>
      <w:r>
        <w:t>voie</w:t>
      </w:r>
      <w:r>
        <w:rPr>
          <w:rFonts w:ascii="Times New Roman" w:hAnsi="Times New Roman"/>
          <w:spacing w:val="-7"/>
        </w:rPr>
        <w:t xml:space="preserve"> </w:t>
      </w:r>
      <w:r>
        <w:t>nautique</w:t>
      </w:r>
      <w:r>
        <w:rPr>
          <w:rFonts w:ascii="Times New Roman" w:hAnsi="Times New Roman"/>
          <w:spacing w:val="-7"/>
        </w:rPr>
        <w:t xml:space="preserve"> </w:t>
      </w:r>
      <w:r>
        <w:t>afin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ne</w:t>
      </w:r>
      <w:r>
        <w:rPr>
          <w:rFonts w:ascii="Times New Roman" w:hAnsi="Times New Roman"/>
        </w:rPr>
        <w:t xml:space="preserve"> </w:t>
      </w:r>
      <w:r>
        <w:t>pas</w:t>
      </w:r>
      <w:r>
        <w:rPr>
          <w:rFonts w:ascii="Times New Roman" w:hAnsi="Times New Roman"/>
        </w:rPr>
        <w:t xml:space="preserve"> </w:t>
      </w:r>
      <w:r>
        <w:t>fragiliser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seuil</w:t>
      </w:r>
      <w:r>
        <w:rPr>
          <w:rFonts w:ascii="Times New Roman" w:hAnsi="Times New Roman"/>
        </w:rPr>
        <w:t xml:space="preserve"> </w:t>
      </w:r>
      <w:r>
        <w:t>existant.</w:t>
      </w:r>
    </w:p>
    <w:p w14:paraId="5422EE96" w14:textId="77777777" w:rsidR="00C05DD7" w:rsidRDefault="00447593">
      <w:pPr>
        <w:pStyle w:val="Corpsdetexte"/>
        <w:spacing w:before="229"/>
        <w:ind w:left="1560"/>
        <w:jc w:val="both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5B27DF2A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spacing w:before="1"/>
        <w:ind w:left="2279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préparation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supports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immergés,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préalable,</w:t>
      </w:r>
    </w:p>
    <w:p w14:paraId="23A9239A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membrane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étanche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batardeau,</w:t>
      </w:r>
    </w:p>
    <w:p w14:paraId="2AC7A084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ind w:right="212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place,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permettant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d’assurer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étanchéité,</w:t>
      </w:r>
    </w:p>
    <w:p w14:paraId="4765AC10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80"/>
        </w:tabs>
        <w:ind w:right="2121" w:hanging="360"/>
        <w:jc w:val="both"/>
        <w:rPr>
          <w:sz w:val="20"/>
        </w:rPr>
      </w:pPr>
      <w:r>
        <w:rPr>
          <w:sz w:val="20"/>
        </w:rPr>
        <w:t>Première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batardage</w:t>
      </w:r>
      <w:proofErr w:type="spellEnd"/>
      <w:r>
        <w:rPr>
          <w:sz w:val="20"/>
        </w:rPr>
        <w:t>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</w:p>
    <w:p w14:paraId="2286BFED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line="238" w:lineRule="exact"/>
        <w:ind w:left="2999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pèche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sauvegarde</w:t>
      </w:r>
    </w:p>
    <w:p w14:paraId="267D9FF8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line="229" w:lineRule="exact"/>
        <w:ind w:left="2999" w:hanging="359"/>
        <w:jc w:val="both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sz w:val="20"/>
        </w:rPr>
        <w:t>-repli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pacing w:val="-2"/>
          <w:sz w:val="20"/>
        </w:rPr>
        <w:t>pompage</w:t>
      </w:r>
    </w:p>
    <w:p w14:paraId="3C6EC1C3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3" w:line="223" w:lineRule="auto"/>
        <w:ind w:left="299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location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adapté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batardée</w:t>
      </w:r>
      <w:proofErr w:type="spellEnd"/>
      <w:r>
        <w:rPr>
          <w:sz w:val="20"/>
        </w:rPr>
        <w:t>,</w:t>
      </w:r>
    </w:p>
    <w:p w14:paraId="000C396C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16" w:line="223" w:lineRule="auto"/>
        <w:ind w:left="2999" w:right="2119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consommation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d’énergie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matériel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toutes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d’alimentation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pompes</w:t>
      </w:r>
    </w:p>
    <w:p w14:paraId="7003A711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10" w:line="230" w:lineRule="auto"/>
        <w:ind w:left="2999" w:right="2117" w:hanging="360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filtration/décantation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matières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suspension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d’atteindre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performances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décrites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CCTP.</w:t>
      </w:r>
    </w:p>
    <w:p w14:paraId="572D3847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8"/>
        </w:tabs>
        <w:spacing w:before="2" w:line="239" w:lineRule="exact"/>
        <w:ind w:left="2998" w:hanging="359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nettoyage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haute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pression,</w:t>
      </w:r>
    </w:p>
    <w:p w14:paraId="7CD4E211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3" w:line="223" w:lineRule="auto"/>
        <w:ind w:left="2999" w:right="2119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chargement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l’évacuation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produits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SOGED,</w:t>
      </w:r>
    </w:p>
    <w:p w14:paraId="0DF1A40F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8"/>
        </w:tabs>
        <w:spacing w:before="4" w:line="229" w:lineRule="exact"/>
        <w:ind w:left="2278" w:hanging="359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dépose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complète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dispositif,</w:t>
      </w:r>
    </w:p>
    <w:p w14:paraId="0A2F8CEC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9"/>
        </w:tabs>
        <w:ind w:left="2279" w:right="2117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déplacement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seconde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d’intervention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;</w:t>
      </w:r>
    </w:p>
    <w:p w14:paraId="5D3DF96C" w14:textId="77777777" w:rsidR="00C05DD7" w:rsidRDefault="00447593">
      <w:pPr>
        <w:pStyle w:val="Paragraphedeliste"/>
        <w:numPr>
          <w:ilvl w:val="1"/>
          <w:numId w:val="8"/>
        </w:numPr>
        <w:tabs>
          <w:tab w:val="left" w:pos="2277"/>
          <w:tab w:val="left" w:pos="2279"/>
        </w:tabs>
        <w:ind w:left="2279" w:right="2120"/>
        <w:jc w:val="both"/>
        <w:rPr>
          <w:sz w:val="20"/>
        </w:rPr>
      </w:pP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maintien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:</w:t>
      </w:r>
    </w:p>
    <w:p w14:paraId="2D968D36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7"/>
          <w:tab w:val="left" w:pos="2999"/>
        </w:tabs>
        <w:spacing w:before="7" w:line="230" w:lineRule="auto"/>
        <w:ind w:left="2999" w:right="2119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l’installation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adaptées,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groupes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électrogènes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d’alimentation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nécessaires,</w:t>
      </w:r>
    </w:p>
    <w:p w14:paraId="03B41674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14" w:line="223" w:lineRule="auto"/>
        <w:ind w:left="2999" w:right="2120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réseau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refoulement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(tuyauteries,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raccords,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vannes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éventuels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filtration),</w:t>
      </w:r>
    </w:p>
    <w:p w14:paraId="2ECE1EB5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15" w:line="223" w:lineRule="auto"/>
        <w:ind w:left="2999" w:right="2120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gestion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surveillance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travaux,</w:t>
      </w:r>
    </w:p>
    <w:p w14:paraId="347CD2EE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8" w:line="230" w:lineRule="auto"/>
        <w:ind w:left="2999" w:right="2117" w:hanging="360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consommables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fluides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fonctionnement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équipements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(carburant,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huile,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filtres,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etc.),</w:t>
      </w:r>
    </w:p>
    <w:p w14:paraId="33B4D1BF" w14:textId="77777777" w:rsidR="00C05DD7" w:rsidRDefault="00447593">
      <w:pPr>
        <w:pStyle w:val="Paragraphedeliste"/>
        <w:numPr>
          <w:ilvl w:val="2"/>
          <w:numId w:val="8"/>
        </w:numPr>
        <w:tabs>
          <w:tab w:val="left" w:pos="2999"/>
        </w:tabs>
        <w:spacing w:before="17" w:line="223" w:lineRule="auto"/>
        <w:ind w:left="2999" w:right="2117" w:hanging="360"/>
        <w:jc w:val="both"/>
        <w:rPr>
          <w:sz w:val="20"/>
        </w:rPr>
      </w:pP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maîtrisée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pompées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environnementales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réglementaires,</w:t>
      </w:r>
    </w:p>
    <w:p w14:paraId="3ADF6BB2" w14:textId="77777777" w:rsidR="00C05DD7" w:rsidRDefault="00C05DD7">
      <w:pPr>
        <w:pStyle w:val="Paragraphedeliste"/>
        <w:spacing w:line="223" w:lineRule="auto"/>
        <w:jc w:val="both"/>
        <w:rPr>
          <w:sz w:val="20"/>
        </w:rPr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2833674E" w14:textId="77777777" w:rsidR="00C05DD7" w:rsidRDefault="00C05DD7">
      <w:pPr>
        <w:pStyle w:val="Corpsdetexte"/>
        <w:spacing w:before="10"/>
        <w:rPr>
          <w:sz w:val="8"/>
        </w:rPr>
      </w:pPr>
    </w:p>
    <w:p w14:paraId="570ED46E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6EF86988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4AF583FC" w14:textId="77777777" w:rsidR="00C05DD7" w:rsidRDefault="00447593">
      <w:pPr>
        <w:pStyle w:val="Titre6"/>
        <w:spacing w:before="213"/>
        <w:ind w:left="235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47D544DF" w14:textId="73182B5C" w:rsidR="00C05DD7" w:rsidDel="006A6A15" w:rsidRDefault="00C05DD7">
      <w:pPr>
        <w:pStyle w:val="Titre6"/>
        <w:ind w:left="233"/>
        <w:jc w:val="center"/>
        <w:rPr>
          <w:del w:id="13" w:author="ROUDANI Jamal" w:date="2025-05-05T16:26:00Z"/>
        </w:rPr>
      </w:pPr>
    </w:p>
    <w:p w14:paraId="5BBFEF2F" w14:textId="77777777" w:rsidR="00C05DD7" w:rsidRDefault="00C05DD7">
      <w:pPr>
        <w:pStyle w:val="Corpsdetexte"/>
        <w:spacing w:before="106"/>
        <w:rPr>
          <w:rFonts w:ascii="Arial"/>
          <w:b/>
        </w:rPr>
      </w:pPr>
    </w:p>
    <w:p w14:paraId="6D47C58C" w14:textId="77777777" w:rsidR="00C05DD7" w:rsidRDefault="00447593">
      <w:pPr>
        <w:pStyle w:val="Paragraphedeliste"/>
        <w:numPr>
          <w:ilvl w:val="0"/>
          <w:numId w:val="7"/>
        </w:numPr>
        <w:tabs>
          <w:tab w:val="left" w:pos="1702"/>
        </w:tabs>
        <w:spacing w:line="223" w:lineRule="auto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démontage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chantier.</w:t>
      </w:r>
    </w:p>
    <w:p w14:paraId="75728624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before="2"/>
        <w:ind w:left="981" w:hanging="359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sz w:val="20"/>
        </w:rPr>
        <w:t>liés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l’exiguïté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travail,</w:t>
      </w:r>
    </w:p>
    <w:p w14:paraId="4590FDB3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rPr>
          <w:sz w:val="20"/>
        </w:rPr>
      </w:pPr>
      <w:proofErr w:type="gramStart"/>
      <w:r>
        <w:rPr>
          <w:sz w:val="20"/>
        </w:rPr>
        <w:t>l’amenée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repli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personnels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l’intervention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plongeurs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</w:p>
    <w:p w14:paraId="6661A826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spéciaux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jonction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l’étanchéité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batardeau,</w:t>
      </w:r>
    </w:p>
    <w:p w14:paraId="4B7C97C4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before="1" w:line="229" w:lineRule="exact"/>
        <w:ind w:left="981" w:hanging="359"/>
        <w:rPr>
          <w:sz w:val="20"/>
        </w:rPr>
      </w:pPr>
      <w:proofErr w:type="gramStart"/>
      <w:r>
        <w:rPr>
          <w:sz w:val="20"/>
        </w:rPr>
        <w:t>l’entretien</w:t>
      </w:r>
      <w:proofErr w:type="gramEnd"/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pendant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durée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chantier,</w:t>
      </w:r>
    </w:p>
    <w:p w14:paraId="05D70B81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l’enlèvement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fin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chantier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composants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batardeau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état,</w:t>
      </w:r>
    </w:p>
    <w:p w14:paraId="25E10A6A" w14:textId="77777777" w:rsidR="00C05DD7" w:rsidRDefault="00C05DD7">
      <w:pPr>
        <w:pStyle w:val="Corpsdetexte"/>
      </w:pPr>
    </w:p>
    <w:p w14:paraId="455940FA" w14:textId="77777777" w:rsidR="00C05DD7" w:rsidRDefault="00447593">
      <w:pPr>
        <w:pStyle w:val="Corpsdetexte"/>
        <w:ind w:left="262"/>
      </w:pPr>
      <w:r>
        <w:t>Le</w:t>
      </w:r>
      <w:r>
        <w:rPr>
          <w:rFonts w:ascii="Times New Roman" w:hAnsi="Times New Roman"/>
          <w:spacing w:val="40"/>
        </w:rPr>
        <w:t xml:space="preserve"> </w:t>
      </w:r>
      <w:r>
        <w:t>prix</w:t>
      </w:r>
      <w:r>
        <w:rPr>
          <w:rFonts w:ascii="Times New Roman" w:hAnsi="Times New Roman"/>
          <w:spacing w:val="40"/>
        </w:rPr>
        <w:t xml:space="preserve"> </w:t>
      </w:r>
      <w:r>
        <w:t>comprend</w:t>
      </w:r>
      <w:r>
        <w:rPr>
          <w:rFonts w:ascii="Times New Roman" w:hAnsi="Times New Roman"/>
          <w:spacing w:val="40"/>
        </w:rPr>
        <w:t xml:space="preserve"> </w:t>
      </w:r>
      <w:r>
        <w:t>toutes</w:t>
      </w:r>
      <w:r>
        <w:rPr>
          <w:rFonts w:ascii="Times New Roman" w:hAnsi="Times New Roman"/>
          <w:spacing w:val="40"/>
        </w:rPr>
        <w:t xml:space="preserve"> </w:t>
      </w: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modalités</w:t>
      </w:r>
      <w:r>
        <w:rPr>
          <w:rFonts w:ascii="Times New Roman" w:hAnsi="Times New Roman"/>
          <w:spacing w:val="40"/>
        </w:rPr>
        <w:t xml:space="preserve"> </w:t>
      </w:r>
      <w:r>
        <w:t>de</w:t>
      </w:r>
      <w:r>
        <w:rPr>
          <w:rFonts w:ascii="Times New Roman" w:hAnsi="Times New Roman"/>
          <w:spacing w:val="40"/>
        </w:rPr>
        <w:t xml:space="preserve"> </w:t>
      </w:r>
      <w:r>
        <w:t>déplacement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éléments</w:t>
      </w:r>
      <w:r>
        <w:rPr>
          <w:rFonts w:ascii="Times New Roman" w:hAnsi="Times New Roman"/>
          <w:spacing w:val="40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batardeau,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phasage</w:t>
      </w:r>
      <w:r>
        <w:rPr>
          <w:rFonts w:ascii="Times New Roman" w:hAnsi="Times New Roman"/>
        </w:rPr>
        <w:t xml:space="preserve"> </w:t>
      </w:r>
      <w:r>
        <w:t>retenu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Titulaire.</w:t>
      </w:r>
    </w:p>
    <w:p w14:paraId="0C1E80B4" w14:textId="77777777" w:rsidR="00C05DD7" w:rsidRDefault="00447593">
      <w:pPr>
        <w:pStyle w:val="Corpsdetexte"/>
        <w:spacing w:before="229"/>
        <w:ind w:left="262"/>
      </w:pPr>
      <w:r>
        <w:t>Ce</w:t>
      </w:r>
      <w:r>
        <w:rPr>
          <w:rFonts w:ascii="Times New Roman" w:hAnsi="Times New Roman"/>
          <w:spacing w:val="-2"/>
        </w:rPr>
        <w:t xml:space="preserve"> </w:t>
      </w:r>
      <w:r>
        <w:t>prix</w:t>
      </w:r>
      <w:r>
        <w:rPr>
          <w:rFonts w:ascii="Times New Roman" w:hAnsi="Times New Roman"/>
          <w:spacing w:val="1"/>
        </w:rPr>
        <w:t xml:space="preserve"> </w:t>
      </w:r>
      <w:r>
        <w:t>sera</w:t>
      </w:r>
      <w:r>
        <w:rPr>
          <w:rFonts w:ascii="Times New Roman" w:hAnsi="Times New Roman"/>
          <w:spacing w:val="-2"/>
        </w:rPr>
        <w:t xml:space="preserve"> </w:t>
      </w:r>
      <w:r>
        <w:t>rémunéré</w:t>
      </w:r>
      <w:r>
        <w:rPr>
          <w:rFonts w:ascii="Times New Roman" w:hAnsi="Times New Roman"/>
          <w:spacing w:val="2"/>
        </w:rPr>
        <w:t xml:space="preserve"> </w:t>
      </w:r>
      <w:r>
        <w:t>en</w:t>
      </w:r>
      <w:r>
        <w:rPr>
          <w:rFonts w:ascii="Times New Roman" w:hAnsi="Times New Roman"/>
          <w:spacing w:val="-2"/>
        </w:rPr>
        <w:t xml:space="preserve"> </w:t>
      </w:r>
      <w:r>
        <w:t>deux</w:t>
      </w:r>
      <w:r>
        <w:rPr>
          <w:rFonts w:ascii="Times New Roman" w:hAnsi="Times New Roman"/>
          <w:spacing w:val="1"/>
        </w:rPr>
        <w:t xml:space="preserve"> </w:t>
      </w:r>
      <w:r>
        <w:t>fractions</w:t>
      </w:r>
      <w:r>
        <w:rPr>
          <w:rFonts w:ascii="Times New Roman" w:hAnsi="Times New Roman"/>
        </w:rPr>
        <w:t xml:space="preserve"> </w:t>
      </w:r>
      <w:r>
        <w:rPr>
          <w:spacing w:val="-10"/>
        </w:rPr>
        <w:t>:</w:t>
      </w:r>
    </w:p>
    <w:p w14:paraId="093C309E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constatation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6521CBDA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before="1"/>
        <w:ind w:left="981" w:hanging="359"/>
        <w:rPr>
          <w:sz w:val="20"/>
        </w:rPr>
      </w:pPr>
      <w:r>
        <w:rPr>
          <w:sz w:val="20"/>
        </w:rPr>
        <w:t>50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%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fois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dispositif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totalement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déposé.</w:t>
      </w:r>
    </w:p>
    <w:p w14:paraId="5C965BB6" w14:textId="77777777" w:rsidR="00C05DD7" w:rsidRDefault="00C05DD7">
      <w:pPr>
        <w:pStyle w:val="Corpsdetexte"/>
        <w:spacing w:before="1"/>
      </w:pPr>
    </w:p>
    <w:p w14:paraId="0F493614" w14:textId="77777777" w:rsidR="00C05DD7" w:rsidRDefault="00447593">
      <w:pPr>
        <w:pStyle w:val="Titre5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FORFAIT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6AC5265" w14:textId="77777777" w:rsidR="00C05DD7" w:rsidRDefault="00447593">
      <w:pPr>
        <w:pStyle w:val="Titre6"/>
        <w:spacing w:before="93"/>
        <w:ind w:left="396" w:right="545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1BE197DA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4" w:space="39"/>
            <w:col w:w="2083"/>
          </w:cols>
        </w:sectPr>
      </w:pPr>
    </w:p>
    <w:p w14:paraId="388B51A6" w14:textId="77777777" w:rsidR="00C05DD7" w:rsidRDefault="00447593">
      <w:pPr>
        <w:pStyle w:val="Corpsdetexte"/>
        <w:spacing w:before="228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5696" behindDoc="1" locked="0" layoutInCell="1" allowOverlap="1" wp14:anchorId="0D166305" wp14:editId="2EE16533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21" name="Image 12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2" name="Graphic 122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7" name="Image 1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8" name="Image 12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9" name="Image 129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3888180"/>
                            <a:ext cx="271139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8" y="7323261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46980D" id="Group 120" o:spid="_x0000_s1026" style="position:absolute;margin-left:51.1pt;margin-top:62.5pt;width:496.1pt;height:745.6pt;z-index:-16310784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">
                <v:shape id="Image 121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">
                  <v:imagedata r:id="rId32" o:title=""/>
                </v:shape>
                <v:shape id="Graphic 122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23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24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" path="m,l,9169919em4504943,r,9169919e" filled="f" strokeweight=".26456mm">
                  <v:path arrowok="t"/>
                </v:shape>
                <v:shape id="Graphic 125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" path="m,l6126479,e" filled="f" strokeweight=".35275mm">
                  <v:path arrowok="t"/>
                </v:shape>
                <v:shape id="Image 126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">
                  <v:imagedata r:id="rId33" o:title=""/>
                </v:shape>
                <v:shape id="Image 127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">
                  <v:imagedata r:id="rId34" o:title=""/>
                </v:shape>
                <v:shape id="Image 128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">
                  <v:imagedata r:id="rId35" o:title=""/>
                </v:shape>
                <v:shape id="Image 129" o:spid="_x0000_s1035" type="#_x0000_t75" style="position:absolute;left:2408;top:38881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">
                  <v:imagedata r:id="rId57" o:title=""/>
                </v:shape>
                <v:shape id="Image 130" o:spid="_x0000_s1036" type="#_x0000_t75" style="position:absolute;left:2408;top:73232;width:2742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">
                  <v:imagedata r:id="rId58" o:title=""/>
                </v:shape>
                <w10:wrap anchorx="page" anchory="page"/>
              </v:group>
            </w:pict>
          </mc:Fallback>
        </mc:AlternateContent>
      </w:r>
    </w:p>
    <w:p w14:paraId="53C823C5" w14:textId="77777777" w:rsidR="00C05DD7" w:rsidRDefault="00447593">
      <w:pPr>
        <w:pStyle w:val="Titre6"/>
        <w:spacing w:before="1"/>
        <w:ind w:left="1524"/>
        <w:jc w:val="both"/>
      </w:pPr>
      <w:r>
        <w:t>Démolition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maçonnerie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béton</w:t>
      </w:r>
      <w:r>
        <w:rPr>
          <w:rFonts w:ascii="Times New Roman" w:hAnsi="Times New Roman"/>
          <w:b w:val="0"/>
          <w:spacing w:val="1"/>
        </w:rPr>
        <w:t xml:space="preserve"> </w:t>
      </w:r>
      <w:r>
        <w:t>armé,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enrochements</w:t>
      </w:r>
      <w:r>
        <w:rPr>
          <w:rFonts w:ascii="Times New Roman" w:hAnsi="Times New Roman"/>
          <w:b w:val="0"/>
          <w:spacing w:val="-3"/>
        </w:rPr>
        <w:t xml:space="preserve"> </w:t>
      </w:r>
      <w:r>
        <w:rPr>
          <w:spacing w:val="-2"/>
        </w:rPr>
        <w:t>bétonnés</w:t>
      </w:r>
    </w:p>
    <w:p w14:paraId="40112DEF" w14:textId="77777777" w:rsidR="00C05DD7" w:rsidRDefault="00447593">
      <w:pPr>
        <w:pStyle w:val="Corpsdetexte"/>
        <w:spacing w:before="120"/>
        <w:ind w:left="1560" w:right="2120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démolition</w:t>
      </w:r>
      <w:r>
        <w:rPr>
          <w:rFonts w:ascii="Times New Roman" w:hAnsi="Times New Roman"/>
        </w:rPr>
        <w:t xml:space="preserve"> </w:t>
      </w:r>
      <w:r>
        <w:t>soignée</w:t>
      </w:r>
      <w:r>
        <w:rPr>
          <w:rFonts w:ascii="Times New Roman" w:hAnsi="Times New Roman"/>
        </w:rPr>
        <w:t xml:space="preserve"> </w:t>
      </w:r>
      <w:r>
        <w:t>d’éléments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armé,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maçonnerie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bétonnés,</w:t>
      </w:r>
      <w:r>
        <w:rPr>
          <w:rFonts w:ascii="Times New Roman" w:hAnsi="Times New Roman"/>
        </w:rPr>
        <w:t xml:space="preserve"> </w:t>
      </w:r>
      <w:r>
        <w:t>mesurée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avant</w:t>
      </w:r>
      <w:r>
        <w:rPr>
          <w:rFonts w:ascii="Times New Roman" w:hAnsi="Times New Roman"/>
        </w:rPr>
        <w:t xml:space="preserve"> </w:t>
      </w:r>
      <w:r>
        <w:t>démolition.</w:t>
      </w:r>
    </w:p>
    <w:p w14:paraId="6E1BFCD8" w14:textId="77777777" w:rsidR="00C05DD7" w:rsidRDefault="00447593">
      <w:pPr>
        <w:pStyle w:val="Corpsdetexte"/>
        <w:spacing w:before="229"/>
        <w:ind w:left="1560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2BFCE33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79"/>
        </w:tabs>
        <w:spacing w:before="1"/>
        <w:ind w:left="2279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terrassements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pacing w:val="-2"/>
          <w:sz w:val="20"/>
        </w:rPr>
        <w:t>démolition,</w:t>
      </w:r>
    </w:p>
    <w:p w14:paraId="53564B60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80"/>
        </w:tabs>
        <w:ind w:right="2119" w:hanging="360"/>
        <w:rPr>
          <w:sz w:val="20"/>
        </w:rPr>
      </w:pPr>
      <w:proofErr w:type="gramStart"/>
      <w:r>
        <w:rPr>
          <w:sz w:val="20"/>
        </w:rPr>
        <w:t>la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remise</w:t>
      </w:r>
      <w:proofErr w:type="gramEnd"/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en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fond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fouilles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ces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terres</w:t>
      </w:r>
      <w:r>
        <w:rPr>
          <w:rFonts w:ascii="Times New Roman" w:hAnsi="Times New Roman"/>
          <w:spacing w:val="40"/>
          <w:sz w:val="20"/>
        </w:rPr>
        <w:t xml:space="preserve">  </w:t>
      </w:r>
      <w:r>
        <w:rPr>
          <w:sz w:val="20"/>
        </w:rPr>
        <w:t>compactées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méthodiquement,</w:t>
      </w:r>
    </w:p>
    <w:p w14:paraId="30967B57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fragmentation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gros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éléments,</w:t>
      </w:r>
    </w:p>
    <w:p w14:paraId="18068DCD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79"/>
        </w:tabs>
        <w:spacing w:before="1"/>
        <w:ind w:left="2279" w:hanging="359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découpage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armatures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soit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densité,</w:t>
      </w:r>
    </w:p>
    <w:p w14:paraId="4E7AB91B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80"/>
        </w:tabs>
        <w:ind w:right="2120" w:hanging="360"/>
        <w:jc w:val="both"/>
        <w:rPr>
          <w:sz w:val="20"/>
        </w:rPr>
      </w:pPr>
      <w:r>
        <w:rPr>
          <w:sz w:val="20"/>
        </w:rPr>
        <w:t>L’évacuation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SED,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frais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décharge,</w:t>
      </w:r>
    </w:p>
    <w:p w14:paraId="551C0D29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80"/>
        </w:tabs>
        <w:spacing w:before="1"/>
        <w:ind w:right="2120"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sections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correspondantes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l’arrêt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démolitions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partielles,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mortier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coffré,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ingrédients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l’accrochage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nouveau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l’ancien.</w:t>
      </w:r>
    </w:p>
    <w:p w14:paraId="3031BB42" w14:textId="77777777" w:rsidR="00C05DD7" w:rsidRDefault="00447593">
      <w:pPr>
        <w:pStyle w:val="Corpsdetexte"/>
        <w:spacing w:before="230"/>
        <w:ind w:left="1560" w:right="2117"/>
      </w:pPr>
      <w:r>
        <w:t>Les</w:t>
      </w:r>
      <w:r>
        <w:rPr>
          <w:rFonts w:ascii="Times New Roman" w:hAnsi="Times New Roman"/>
          <w:spacing w:val="27"/>
        </w:rPr>
        <w:t xml:space="preserve"> </w:t>
      </w:r>
      <w:r>
        <w:t>quantités</w:t>
      </w:r>
      <w:r>
        <w:rPr>
          <w:rFonts w:ascii="Times New Roman" w:hAnsi="Times New Roman"/>
          <w:spacing w:val="27"/>
        </w:rPr>
        <w:t xml:space="preserve"> </w:t>
      </w:r>
      <w:r>
        <w:t>sont</w:t>
      </w:r>
      <w:r>
        <w:rPr>
          <w:rFonts w:ascii="Times New Roman" w:hAnsi="Times New Roman"/>
          <w:spacing w:val="28"/>
        </w:rPr>
        <w:t xml:space="preserve"> </w:t>
      </w:r>
      <w:r>
        <w:t>évalués</w:t>
      </w:r>
      <w:r>
        <w:rPr>
          <w:rFonts w:ascii="Times New Roman" w:hAnsi="Times New Roman"/>
          <w:spacing w:val="30"/>
        </w:rPr>
        <w:t xml:space="preserve"> </w:t>
      </w:r>
      <w:r>
        <w:t>par</w:t>
      </w:r>
      <w:r>
        <w:rPr>
          <w:rFonts w:ascii="Times New Roman" w:hAnsi="Times New Roman"/>
          <w:spacing w:val="27"/>
        </w:rPr>
        <w:t xml:space="preserve"> </w:t>
      </w:r>
      <w:r>
        <w:t>levés</w:t>
      </w:r>
      <w:r>
        <w:rPr>
          <w:rFonts w:ascii="Times New Roman" w:hAnsi="Times New Roman"/>
          <w:spacing w:val="27"/>
        </w:rPr>
        <w:t xml:space="preserve"> </w:t>
      </w:r>
      <w:r>
        <w:t>contradictoires</w:t>
      </w:r>
      <w:r>
        <w:rPr>
          <w:rFonts w:ascii="Times New Roman" w:hAnsi="Times New Roman"/>
          <w:spacing w:val="27"/>
        </w:rPr>
        <w:t xml:space="preserve"> </w:t>
      </w:r>
      <w:r>
        <w:t>entre</w:t>
      </w:r>
      <w:r>
        <w:rPr>
          <w:rFonts w:ascii="Times New Roman" w:hAnsi="Times New Roman"/>
          <w:spacing w:val="28"/>
        </w:rPr>
        <w:t xml:space="preserve"> </w:t>
      </w:r>
      <w:r>
        <w:t>le</w:t>
      </w:r>
      <w:r>
        <w:rPr>
          <w:rFonts w:ascii="Times New Roman" w:hAnsi="Times New Roman"/>
          <w:spacing w:val="26"/>
        </w:rPr>
        <w:t xml:space="preserve"> </w:t>
      </w:r>
      <w:r>
        <w:t>Titulaire</w:t>
      </w:r>
      <w:r>
        <w:rPr>
          <w:rFonts w:ascii="Times New Roman" w:hAnsi="Times New Roman"/>
          <w:spacing w:val="28"/>
        </w:rPr>
        <w:t xml:space="preserve"> </w:t>
      </w:r>
      <w:r>
        <w:t>et</w:t>
      </w:r>
      <w:r>
        <w:rPr>
          <w:rFonts w:ascii="Times New Roman" w:hAnsi="Times New Roman"/>
          <w:spacing w:val="28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7EE992E3" w14:textId="77777777" w:rsidR="00C05DD7" w:rsidRDefault="00447593">
      <w:pPr>
        <w:pStyle w:val="Titre5"/>
        <w:spacing w:before="228"/>
        <w:ind w:left="1560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1B50C58" w14:textId="77777777" w:rsidR="00C05DD7" w:rsidRDefault="00C05DD7">
      <w:pPr>
        <w:pStyle w:val="Corpsdetexte"/>
        <w:spacing w:before="1"/>
        <w:rPr>
          <w:rFonts w:ascii="Arial"/>
          <w:b/>
        </w:rPr>
      </w:pPr>
    </w:p>
    <w:p w14:paraId="79A76BCD" w14:textId="77777777" w:rsidR="00C05DD7" w:rsidRDefault="00447593">
      <w:pPr>
        <w:pStyle w:val="Titre6"/>
        <w:ind w:left="1524"/>
        <w:jc w:val="both"/>
      </w:pPr>
      <w:r>
        <w:t>Déblais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toute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nature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terrain</w:t>
      </w:r>
      <w:r>
        <w:rPr>
          <w:rFonts w:ascii="Times New Roman" w:hAnsi="Times New Roman"/>
          <w:b w:val="0"/>
        </w:rPr>
        <w:t xml:space="preserve"> </w:t>
      </w:r>
      <w:r>
        <w:t>non-</w:t>
      </w:r>
      <w:r>
        <w:rPr>
          <w:spacing w:val="-2"/>
        </w:rPr>
        <w:t>rocheux</w:t>
      </w:r>
    </w:p>
    <w:p w14:paraId="26DF7D87" w14:textId="77777777" w:rsidR="00C05DD7" w:rsidRDefault="00C05DD7">
      <w:pPr>
        <w:pStyle w:val="Corpsdetexte"/>
        <w:spacing w:before="121"/>
        <w:rPr>
          <w:rFonts w:ascii="Arial"/>
          <w:b/>
        </w:rPr>
      </w:pPr>
    </w:p>
    <w:p w14:paraId="66DF66CD" w14:textId="77777777" w:rsidR="00C05DD7" w:rsidRDefault="00447593">
      <w:pPr>
        <w:pStyle w:val="Corpsdetexte"/>
        <w:ind w:left="1560" w:right="2118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cube,</w:t>
      </w:r>
      <w:r>
        <w:rPr>
          <w:rFonts w:ascii="Times New Roman" w:hAnsi="Times New Roman"/>
        </w:rPr>
        <w:t xml:space="preserve"> </w:t>
      </w:r>
      <w:r>
        <w:t>l’exécution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fouilles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proofErr w:type="spellStart"/>
      <w:r>
        <w:t>anti-s</w:t>
      </w:r>
      <w:proofErr w:type="spellEnd"/>
      <w:r>
        <w:rPr>
          <w:rFonts w:ascii="Times New Roman" w:hAnsi="Times New Roman"/>
        </w:rPr>
        <w:t xml:space="preserve"> </w:t>
      </w:r>
      <w:r>
        <w:t>(purges)</w:t>
      </w:r>
      <w:r>
        <w:rPr>
          <w:rFonts w:ascii="Times New Roman" w:hAnsi="Times New Roman"/>
        </w:rPr>
        <w:t xml:space="preserve"> </w:t>
      </w:r>
      <w:r>
        <w:t>nécessaires</w:t>
      </w:r>
      <w:r>
        <w:rPr>
          <w:rFonts w:ascii="Times New Roman" w:hAnsi="Times New Roman"/>
          <w:spacing w:val="-11"/>
        </w:rPr>
        <w:t xml:space="preserve"> </w:t>
      </w:r>
      <w:r>
        <w:t>au</w:t>
      </w:r>
      <w:r>
        <w:rPr>
          <w:rFonts w:ascii="Times New Roman" w:hAnsi="Times New Roman"/>
          <w:spacing w:val="-10"/>
        </w:rPr>
        <w:t xml:space="preserve"> </w:t>
      </w:r>
      <w:r>
        <w:t>dégagement</w:t>
      </w:r>
      <w:r>
        <w:rPr>
          <w:rFonts w:ascii="Times New Roman" w:hAnsi="Times New Roman"/>
          <w:spacing w:val="-12"/>
        </w:rPr>
        <w:t xml:space="preserve"> </w:t>
      </w:r>
      <w:r>
        <w:t>des</w:t>
      </w:r>
      <w:r>
        <w:rPr>
          <w:rFonts w:ascii="Times New Roman" w:hAnsi="Times New Roman"/>
          <w:spacing w:val="-11"/>
        </w:rPr>
        <w:t xml:space="preserve"> </w:t>
      </w:r>
      <w:r>
        <w:t>structures,</w:t>
      </w:r>
      <w:r>
        <w:rPr>
          <w:rFonts w:ascii="Times New Roman" w:hAnsi="Times New Roman"/>
          <w:spacing w:val="-12"/>
        </w:rPr>
        <w:t xml:space="preserve"> </w:t>
      </w:r>
      <w:r>
        <w:t>quelle</w:t>
      </w:r>
      <w:r>
        <w:rPr>
          <w:rFonts w:ascii="Times New Roman" w:hAnsi="Times New Roman"/>
          <w:spacing w:val="-10"/>
        </w:rPr>
        <w:t xml:space="preserve"> </w:t>
      </w:r>
      <w:r>
        <w:t>que</w:t>
      </w:r>
      <w:r>
        <w:rPr>
          <w:rFonts w:ascii="Times New Roman" w:hAnsi="Times New Roman"/>
          <w:spacing w:val="-10"/>
        </w:rPr>
        <w:t xml:space="preserve"> </w:t>
      </w:r>
      <w:r>
        <w:t>soit</w:t>
      </w:r>
      <w:r>
        <w:rPr>
          <w:rFonts w:ascii="Times New Roman" w:hAnsi="Times New Roman"/>
          <w:spacing w:val="-12"/>
        </w:rPr>
        <w:t xml:space="preserve"> </w:t>
      </w:r>
      <w:r>
        <w:t>la</w:t>
      </w:r>
      <w:r>
        <w:rPr>
          <w:rFonts w:ascii="Times New Roman" w:hAnsi="Times New Roman"/>
          <w:spacing w:val="-12"/>
        </w:rPr>
        <w:t xml:space="preserve"> </w:t>
      </w:r>
      <w:r>
        <w:t>consistance</w:t>
      </w:r>
      <w:r>
        <w:rPr>
          <w:rFonts w:ascii="Times New Roman" w:hAnsi="Times New Roman"/>
          <w:spacing w:val="-12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sols</w:t>
      </w:r>
      <w:r>
        <w:rPr>
          <w:rFonts w:ascii="Times New Roman" w:hAnsi="Times New Roman"/>
        </w:rPr>
        <w:t xml:space="preserve"> </w:t>
      </w:r>
      <w:r>
        <w:t>rencontrés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présence</w:t>
      </w:r>
      <w:r>
        <w:rPr>
          <w:rFonts w:ascii="Times New Roman" w:hAnsi="Times New Roman"/>
        </w:rPr>
        <w:t xml:space="preserve"> </w:t>
      </w:r>
      <w:r>
        <w:t>d’eau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non.</w:t>
      </w:r>
    </w:p>
    <w:p w14:paraId="2377C09C" w14:textId="77777777" w:rsidR="00C05DD7" w:rsidRDefault="00447593">
      <w:pPr>
        <w:pStyle w:val="Corpsdetexte"/>
        <w:spacing w:before="229"/>
        <w:ind w:left="1560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424D6FF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80"/>
        </w:tabs>
        <w:spacing w:before="1"/>
        <w:ind w:right="2120" w:hanging="360"/>
        <w:rPr>
          <w:sz w:val="20"/>
        </w:rPr>
      </w:pPr>
      <w:proofErr w:type="gramStart"/>
      <w:r>
        <w:rPr>
          <w:sz w:val="20"/>
        </w:rPr>
        <w:t>l’extraction</w:t>
      </w:r>
      <w:proofErr w:type="gramEnd"/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quel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soit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mode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terrassement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profondeur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fouilles,</w:t>
      </w:r>
    </w:p>
    <w:p w14:paraId="5458C290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79"/>
        </w:tabs>
        <w:spacing w:line="228" w:lineRule="exact"/>
        <w:ind w:left="2279" w:hanging="359"/>
        <w:rPr>
          <w:sz w:val="20"/>
        </w:rPr>
      </w:pPr>
      <w:proofErr w:type="gramStart"/>
      <w:r>
        <w:rPr>
          <w:sz w:val="20"/>
        </w:rPr>
        <w:t>tous</w:t>
      </w:r>
      <w:proofErr w:type="gram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blindages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étaiements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nécessaires,</w:t>
      </w:r>
    </w:p>
    <w:p w14:paraId="6C2CE48D" w14:textId="77777777" w:rsidR="00C05DD7" w:rsidRDefault="00447593">
      <w:pPr>
        <w:pStyle w:val="Paragraphedeliste"/>
        <w:numPr>
          <w:ilvl w:val="0"/>
          <w:numId w:val="6"/>
        </w:numPr>
        <w:tabs>
          <w:tab w:val="left" w:pos="2279"/>
        </w:tabs>
        <w:ind w:left="2279" w:hanging="359"/>
        <w:rPr>
          <w:sz w:val="20"/>
        </w:rPr>
      </w:pPr>
      <w:proofErr w:type="gramStart"/>
      <w:r>
        <w:rPr>
          <w:sz w:val="20"/>
        </w:rPr>
        <w:t>toutes</w:t>
      </w:r>
      <w:proofErr w:type="gramEnd"/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liées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pompage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fouille</w:t>
      </w:r>
    </w:p>
    <w:p w14:paraId="1148F80D" w14:textId="77777777" w:rsidR="00C05DD7" w:rsidRDefault="00C05DD7">
      <w:pPr>
        <w:pStyle w:val="Paragraphedeliste"/>
        <w:rPr>
          <w:sz w:val="20"/>
        </w:rPr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3760C3E5" w14:textId="77777777" w:rsidR="00C05DD7" w:rsidRDefault="00C05DD7">
      <w:pPr>
        <w:pStyle w:val="Corpsdetexte"/>
        <w:spacing w:before="10"/>
        <w:rPr>
          <w:sz w:val="8"/>
        </w:rPr>
      </w:pPr>
    </w:p>
    <w:p w14:paraId="1647F260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6129F99B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22599A02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62760B60" w14:textId="3BA8ABD6" w:rsidR="00C05DD7" w:rsidDel="006A6A15" w:rsidRDefault="00C05DD7">
      <w:pPr>
        <w:pStyle w:val="Titre6"/>
        <w:ind w:left="233" w:right="3"/>
        <w:jc w:val="center"/>
        <w:rPr>
          <w:del w:id="14" w:author="ROUDANI Jamal" w:date="2025-05-05T16:26:00Z"/>
        </w:rPr>
      </w:pPr>
    </w:p>
    <w:p w14:paraId="659F5B1B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2D7716F7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chargement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l'évacuation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pacing w:val="80"/>
          <w:sz w:val="20"/>
        </w:rPr>
        <w:t xml:space="preserve"> </w:t>
      </w:r>
      <w:r>
        <w:rPr>
          <w:sz w:val="20"/>
        </w:rPr>
        <w:t>définitif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SOSED.</w:t>
      </w:r>
    </w:p>
    <w:p w14:paraId="4CB8DABF" w14:textId="77777777" w:rsidR="00C05DD7" w:rsidRDefault="00447593">
      <w:pPr>
        <w:pStyle w:val="Corpsdetexte"/>
        <w:spacing w:before="228"/>
        <w:ind w:left="262"/>
      </w:pPr>
      <w:r>
        <w:t>Les</w:t>
      </w:r>
      <w:r>
        <w:rPr>
          <w:rFonts w:ascii="Times New Roman" w:hAnsi="Times New Roman"/>
          <w:spacing w:val="40"/>
        </w:rPr>
        <w:t xml:space="preserve"> </w:t>
      </w:r>
      <w:r>
        <w:t>quantités</w:t>
      </w:r>
      <w:r>
        <w:rPr>
          <w:rFonts w:ascii="Times New Roman" w:hAnsi="Times New Roman"/>
          <w:spacing w:val="40"/>
        </w:rPr>
        <w:t xml:space="preserve"> </w:t>
      </w:r>
      <w:r>
        <w:t>prises</w:t>
      </w:r>
      <w:r>
        <w:rPr>
          <w:rFonts w:ascii="Times New Roman" w:hAnsi="Times New Roman"/>
          <w:spacing w:val="40"/>
        </w:rPr>
        <w:t xml:space="preserve"> </w:t>
      </w:r>
      <w:r>
        <w:t>en</w:t>
      </w:r>
      <w:r>
        <w:rPr>
          <w:rFonts w:ascii="Times New Roman" w:hAnsi="Times New Roman"/>
          <w:spacing w:val="40"/>
        </w:rPr>
        <w:t xml:space="preserve"> </w:t>
      </w:r>
      <w:r>
        <w:t>compte</w:t>
      </w:r>
      <w:r>
        <w:rPr>
          <w:rFonts w:ascii="Times New Roman" w:hAnsi="Times New Roman"/>
          <w:spacing w:val="40"/>
        </w:rPr>
        <w:t xml:space="preserve"> </w:t>
      </w:r>
      <w:r>
        <w:t>seront</w:t>
      </w:r>
      <w:r>
        <w:rPr>
          <w:rFonts w:ascii="Times New Roman" w:hAnsi="Times New Roman"/>
          <w:spacing w:val="40"/>
        </w:rPr>
        <w:t xml:space="preserve"> </w:t>
      </w:r>
      <w:r>
        <w:t>issues</w:t>
      </w:r>
      <w:r>
        <w:rPr>
          <w:rFonts w:ascii="Times New Roman" w:hAnsi="Times New Roman"/>
          <w:spacing w:val="40"/>
        </w:rPr>
        <w:t xml:space="preserve"> </w:t>
      </w:r>
      <w:r>
        <w:t>des</w:t>
      </w:r>
      <w:r>
        <w:rPr>
          <w:rFonts w:ascii="Times New Roman" w:hAnsi="Times New Roman"/>
          <w:spacing w:val="40"/>
        </w:rPr>
        <w:t xml:space="preserve"> </w:t>
      </w:r>
      <w:r>
        <w:t>métrés</w:t>
      </w:r>
      <w:r>
        <w:rPr>
          <w:rFonts w:ascii="Times New Roman" w:hAnsi="Times New Roman"/>
          <w:spacing w:val="40"/>
        </w:rPr>
        <w:t xml:space="preserve"> </w:t>
      </w:r>
      <w:r>
        <w:t>fournis</w:t>
      </w:r>
      <w:r>
        <w:rPr>
          <w:rFonts w:ascii="Times New Roman" w:hAnsi="Times New Roman"/>
          <w:spacing w:val="40"/>
        </w:rPr>
        <w:t xml:space="preserve"> </w:t>
      </w:r>
      <w:r>
        <w:t>par</w:t>
      </w:r>
      <w:r>
        <w:rPr>
          <w:rFonts w:ascii="Times New Roman" w:hAnsi="Times New Roman"/>
          <w:spacing w:val="40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Titulaire,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6AACA322" w14:textId="77777777" w:rsidR="00C05DD7" w:rsidRDefault="00C05DD7">
      <w:pPr>
        <w:pStyle w:val="Corpsdetexte"/>
        <w:spacing w:before="1"/>
      </w:pPr>
    </w:p>
    <w:p w14:paraId="7BFB2FB5" w14:textId="77777777" w:rsidR="00C05DD7" w:rsidRDefault="00447593">
      <w:pPr>
        <w:pStyle w:val="Corpsdetexte"/>
        <w:spacing w:before="1"/>
        <w:ind w:left="262"/>
      </w:pPr>
      <w:r>
        <w:t>L’attention</w:t>
      </w:r>
      <w:r>
        <w:rPr>
          <w:rFonts w:ascii="Times New Roman" w:hAnsi="Times New Roman"/>
          <w:spacing w:val="-2"/>
        </w:rPr>
        <w:t xml:space="preserve"> </w:t>
      </w:r>
      <w:r>
        <w:t>du</w:t>
      </w:r>
      <w:r>
        <w:rPr>
          <w:rFonts w:ascii="Times New Roman" w:hAnsi="Times New Roman"/>
          <w:spacing w:val="2"/>
        </w:rPr>
        <w:t xml:space="preserve"> </w:t>
      </w:r>
      <w:r>
        <w:t>Titulaire</w:t>
      </w:r>
      <w:r>
        <w:rPr>
          <w:rFonts w:ascii="Times New Roman" w:hAnsi="Times New Roman"/>
          <w:spacing w:val="2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attirée</w:t>
      </w:r>
      <w:r>
        <w:rPr>
          <w:rFonts w:ascii="Times New Roman" w:hAnsi="Times New Roman"/>
          <w:spacing w:val="-1"/>
        </w:rPr>
        <w:t xml:space="preserve"> </w:t>
      </w:r>
      <w:r>
        <w:t>sur</w:t>
      </w:r>
      <w:r>
        <w:rPr>
          <w:rFonts w:ascii="Times New Roman" w:hAnsi="Times New Roman"/>
          <w:spacing w:val="1"/>
        </w:rPr>
        <w:t xml:space="preserve"> </w:t>
      </w:r>
      <w:r>
        <w:t>le</w:t>
      </w:r>
      <w:r>
        <w:rPr>
          <w:rFonts w:ascii="Times New Roman" w:hAnsi="Times New Roman"/>
          <w:spacing w:val="-1"/>
        </w:rPr>
        <w:t xml:space="preserve"> </w:t>
      </w:r>
      <w:r>
        <w:t>fait</w:t>
      </w:r>
      <w:r>
        <w:rPr>
          <w:rFonts w:ascii="Times New Roman" w:hAnsi="Times New Roman"/>
          <w:spacing w:val="-1"/>
        </w:rPr>
        <w:t xml:space="preserve"> </w:t>
      </w:r>
      <w:r>
        <w:t>que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10"/>
        </w:rPr>
        <w:t>:</w:t>
      </w:r>
    </w:p>
    <w:p w14:paraId="6E622338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2" w:hanging="360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niveau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inférieur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proposé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soumis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validation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45EE0DE9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rPr>
          <w:sz w:val="20"/>
        </w:rPr>
      </w:pPr>
      <w:proofErr w:type="gramStart"/>
      <w:r>
        <w:rPr>
          <w:sz w:val="20"/>
        </w:rPr>
        <w:t>une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bande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d’un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mètre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largeur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minimum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aménagée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fond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fouille,</w:t>
      </w:r>
    </w:p>
    <w:p w14:paraId="58987324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ind w:left="981" w:hanging="359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talus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seront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considérés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dressés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4"/>
          <w:sz w:val="20"/>
        </w:rPr>
        <w:t>1/2.</w:t>
      </w:r>
    </w:p>
    <w:p w14:paraId="6B862190" w14:textId="77777777" w:rsidR="00C05DD7" w:rsidRDefault="00C05DD7">
      <w:pPr>
        <w:pStyle w:val="Corpsdetexte"/>
      </w:pPr>
    </w:p>
    <w:p w14:paraId="13C28A53" w14:textId="77777777" w:rsidR="00C05DD7" w:rsidRDefault="00447593">
      <w:pPr>
        <w:pStyle w:val="Titre5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2941531E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4A1E6BE2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0C1D899B" w14:textId="77777777" w:rsidR="00C05DD7" w:rsidRDefault="00447593">
      <w:pPr>
        <w:pStyle w:val="Corpsdetexte"/>
        <w:spacing w:before="229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6208" behindDoc="1" locked="0" layoutInCell="1" allowOverlap="1" wp14:anchorId="17F419B7" wp14:editId="0A8B4033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7" name="Image 13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" name="Image 13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57" y="3010351"/>
                            <a:ext cx="277269" cy="9726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1951" y="7509004"/>
                            <a:ext cx="1060703" cy="1280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" name="Graphic 142"/>
                        <wps:cNvSpPr/>
                        <wps:spPr>
                          <a:xfrm>
                            <a:off x="772667" y="7679690"/>
                            <a:ext cx="435737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7370" h="6350">
                                <a:moveTo>
                                  <a:pt x="43571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4357115" y="6095"/>
                                </a:lnTo>
                                <a:lnTo>
                                  <a:pt x="4357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10" y="7841421"/>
                            <a:ext cx="255925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A64783" id="Group 131" o:spid="_x0000_s1026" style="position:absolute;margin-left:51.1pt;margin-top:62.5pt;width:496.1pt;height:745.6pt;z-index:-16310272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">
                <v:shape id="Image 132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">
                  <v:imagedata r:id="rId32" o:title=""/>
                </v:shape>
                <v:shape id="Graphic 133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34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35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" path="m,l,9169919em4504943,r,9169919e" filled="f" strokeweight=".26456mm">
                  <v:path arrowok="t"/>
                </v:shape>
                <v:shape id="Graphic 136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" path="m,l6126479,e" filled="f" strokeweight=".35275mm">
                  <v:path arrowok="t"/>
                </v:shape>
                <v:shape id="Image 137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">
                  <v:imagedata r:id="rId33" o:title=""/>
                </v:shape>
                <v:shape id="Image 138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">
                  <v:imagedata r:id="rId34" o:title=""/>
                </v:shape>
                <v:shape id="Image 139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">
                  <v:imagedata r:id="rId35" o:title=""/>
                </v:shape>
                <v:shape id="Image 140" o:spid="_x0000_s1035" type="#_x0000_t75" style="position:absolute;left:2408;top:30103;width:2773;height: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">
                  <v:imagedata r:id="rId62" o:title=""/>
                </v:shape>
                <v:shape id="Image 141" o:spid="_x0000_s1036" type="#_x0000_t75" style="position:absolute;left:19019;top:75090;width:10607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">
                  <v:imagedata r:id="rId63" o:title=""/>
                </v:shape>
                <v:shape id="Graphic 142" o:spid="_x0000_s1037" style="position:absolute;left:7726;top:76796;width:43574;height:64;visibility:visible;mso-wrap-style:square;v-text-anchor:top" coordsize="4357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" path="m4357115,l,,,6095r4357115,l4357115,xe" fillcolor="black" stroked="f">
                  <v:path arrowok="t"/>
                </v:shape>
                <v:shape id="Image 143" o:spid="_x0000_s1038" type="#_x0000_t75" style="position:absolute;left:2439;top:78414;width:2559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">
                  <v:imagedata r:id="rId64" o:title=""/>
                </v:shape>
                <w10:wrap anchorx="page" anchory="page"/>
              </v:group>
            </w:pict>
          </mc:Fallback>
        </mc:AlternateContent>
      </w:r>
    </w:p>
    <w:p w14:paraId="6434C43E" w14:textId="77777777" w:rsidR="00C05DD7" w:rsidRDefault="00447593">
      <w:pPr>
        <w:pStyle w:val="Titre6"/>
        <w:ind w:left="1524"/>
        <w:jc w:val="both"/>
      </w:pPr>
      <w:r>
        <w:t>Reprise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2"/>
        </w:rPr>
        <w:t xml:space="preserve"> </w:t>
      </w:r>
      <w:r>
        <w:t>Mise</w:t>
      </w:r>
      <w:r>
        <w:rPr>
          <w:rFonts w:ascii="Times New Roman" w:hAnsi="Times New Roman"/>
          <w:b w:val="0"/>
          <w:spacing w:val="2"/>
        </w:rPr>
        <w:t xml:space="preserve"> </w:t>
      </w:r>
      <w:r>
        <w:t>en</w:t>
      </w:r>
      <w:r>
        <w:rPr>
          <w:rFonts w:ascii="Times New Roman" w:hAnsi="Times New Roman"/>
          <w:b w:val="0"/>
        </w:rPr>
        <w:t xml:space="preserve"> </w:t>
      </w:r>
      <w:r>
        <w:t>Remblai</w:t>
      </w:r>
      <w:r>
        <w:rPr>
          <w:rFonts w:ascii="Times New Roman" w:hAnsi="Times New Roman"/>
          <w:b w:val="0"/>
        </w:rPr>
        <w:t xml:space="preserve"> </w:t>
      </w:r>
      <w:r>
        <w:t>de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Matériaux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Issus</w:t>
      </w:r>
      <w:r>
        <w:rPr>
          <w:rFonts w:ascii="Times New Roman" w:hAnsi="Times New Roman"/>
          <w:b w:val="0"/>
          <w:spacing w:val="1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2"/>
        </w:rPr>
        <w:t xml:space="preserve"> </w:t>
      </w:r>
      <w:r>
        <w:rPr>
          <w:spacing w:val="-2"/>
        </w:rPr>
        <w:t>Déblais</w:t>
      </w:r>
    </w:p>
    <w:p w14:paraId="57595C8F" w14:textId="77777777" w:rsidR="00C05DD7" w:rsidRDefault="00C05DD7">
      <w:pPr>
        <w:pStyle w:val="Corpsdetexte"/>
        <w:spacing w:before="121"/>
        <w:rPr>
          <w:rFonts w:ascii="Arial"/>
          <w:b/>
        </w:rPr>
      </w:pPr>
    </w:p>
    <w:p w14:paraId="1A40B238" w14:textId="77777777" w:rsidR="00C05DD7" w:rsidRDefault="00447593">
      <w:pPr>
        <w:pStyle w:val="Corpsdetexte"/>
        <w:ind w:left="1559" w:right="2119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reprise,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tri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remblai</w:t>
      </w:r>
      <w:r>
        <w:rPr>
          <w:rFonts w:ascii="Times New Roman" w:hAnsi="Times New Roman"/>
          <w:spacing w:val="-5"/>
        </w:rPr>
        <w:t xml:space="preserve"> </w:t>
      </w:r>
      <w:r>
        <w:t>des</w:t>
      </w:r>
      <w:r>
        <w:rPr>
          <w:rFonts w:ascii="Times New Roman" w:hAnsi="Times New Roman"/>
          <w:spacing w:val="-5"/>
        </w:rPr>
        <w:t xml:space="preserve"> </w:t>
      </w:r>
      <w:r>
        <w:t>matériaux</w:t>
      </w:r>
      <w:r>
        <w:rPr>
          <w:rFonts w:ascii="Times New Roman" w:hAnsi="Times New Roman"/>
          <w:spacing w:val="-3"/>
        </w:rPr>
        <w:t xml:space="preserve"> </w:t>
      </w:r>
      <w:r>
        <w:t>extraits</w:t>
      </w:r>
      <w:r>
        <w:rPr>
          <w:rFonts w:ascii="Times New Roman" w:hAnsi="Times New Roman"/>
          <w:spacing w:val="-5"/>
        </w:rPr>
        <w:t xml:space="preserve"> </w:t>
      </w:r>
      <w:r>
        <w:t>sur</w:t>
      </w:r>
      <w:r>
        <w:rPr>
          <w:rFonts w:ascii="Times New Roman" w:hAnsi="Times New Roman"/>
          <w:spacing w:val="-6"/>
        </w:rPr>
        <w:t xml:space="preserve"> </w:t>
      </w:r>
      <w:r>
        <w:t>site,</w:t>
      </w:r>
      <w:r>
        <w:rPr>
          <w:rFonts w:ascii="Times New Roman" w:hAnsi="Times New Roman"/>
          <w:spacing w:val="-4"/>
        </w:rPr>
        <w:t xml:space="preserve"> </w:t>
      </w:r>
      <w:r>
        <w:t>provenant</w:t>
      </w:r>
      <w:r>
        <w:rPr>
          <w:rFonts w:ascii="Times New Roman" w:hAnsi="Times New Roman"/>
          <w:spacing w:val="-4"/>
        </w:rPr>
        <w:t xml:space="preserve"> </w:t>
      </w:r>
      <w:r>
        <w:t>des</w:t>
      </w:r>
      <w:r>
        <w:rPr>
          <w:rFonts w:ascii="Times New Roman" w:hAnsi="Times New Roman"/>
          <w:spacing w:val="-3"/>
        </w:rPr>
        <w:t xml:space="preserve"> </w:t>
      </w:r>
      <w:r>
        <w:t>déblais</w:t>
      </w:r>
      <w:r>
        <w:rPr>
          <w:rFonts w:ascii="Times New Roman" w:hAnsi="Times New Roman"/>
          <w:spacing w:val="-3"/>
        </w:rPr>
        <w:t xml:space="preserve"> </w:t>
      </w:r>
      <w:r>
        <w:t>générés</w:t>
      </w:r>
      <w:r>
        <w:rPr>
          <w:rFonts w:ascii="Times New Roman" w:hAnsi="Times New Roman"/>
          <w:spacing w:val="-3"/>
        </w:rPr>
        <w:t xml:space="preserve"> </w:t>
      </w:r>
      <w:r>
        <w:t>par</w:t>
      </w:r>
      <w:r>
        <w:rPr>
          <w:rFonts w:ascii="Times New Roman" w:hAnsi="Times New Roman"/>
          <w:spacing w:val="-3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travaux,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3F01C0C5" w14:textId="77777777" w:rsidR="00C05DD7" w:rsidRDefault="00447593">
      <w:pPr>
        <w:pStyle w:val="Corpsdetexte"/>
        <w:spacing w:before="230"/>
        <w:ind w:left="1559" w:right="2117"/>
        <w:jc w:val="both"/>
      </w:pPr>
      <w:r>
        <w:t>Ces</w:t>
      </w:r>
      <w:r>
        <w:rPr>
          <w:rFonts w:ascii="Times New Roman" w:hAnsi="Times New Roman"/>
        </w:rPr>
        <w:t xml:space="preserve"> </w:t>
      </w:r>
      <w:r>
        <w:t>matériaux</w:t>
      </w:r>
      <w:r>
        <w:rPr>
          <w:rFonts w:ascii="Times New Roman" w:hAnsi="Times New Roman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réutilisés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remblai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cadre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travaux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comblement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fouilles,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tranchées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reconstitution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plateformes,</w:t>
      </w:r>
      <w:r>
        <w:rPr>
          <w:rFonts w:ascii="Times New Roman" w:hAnsi="Times New Roman"/>
        </w:rPr>
        <w:t xml:space="preserve"> </w:t>
      </w:r>
      <w:r>
        <w:t>sous</w:t>
      </w:r>
      <w:r>
        <w:rPr>
          <w:rFonts w:ascii="Times New Roman" w:hAnsi="Times New Roman"/>
        </w:rPr>
        <w:t xml:space="preserve"> </w:t>
      </w:r>
      <w:r>
        <w:t>réserve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leur</w:t>
      </w:r>
      <w:r>
        <w:rPr>
          <w:rFonts w:ascii="Times New Roman" w:hAnsi="Times New Roman"/>
        </w:rPr>
        <w:t xml:space="preserve"> </w:t>
      </w:r>
      <w:r>
        <w:t>conformité</w:t>
      </w:r>
      <w:r>
        <w:rPr>
          <w:rFonts w:ascii="Times New Roman" w:hAnsi="Times New Roman"/>
        </w:rPr>
        <w:t xml:space="preserve"> </w:t>
      </w:r>
      <w:r>
        <w:t>technique.</w:t>
      </w:r>
    </w:p>
    <w:p w14:paraId="414D28C6" w14:textId="77777777" w:rsidR="00C05DD7" w:rsidRDefault="00447593">
      <w:pPr>
        <w:pStyle w:val="Corpsdetexte"/>
        <w:spacing w:before="229"/>
        <w:ind w:left="1559"/>
        <w:jc w:val="both"/>
      </w:pPr>
      <w:r>
        <w:t>Il</w:t>
      </w:r>
      <w:r>
        <w:rPr>
          <w:rFonts w:ascii="Times New Roman"/>
          <w:spacing w:val="-4"/>
        </w:rPr>
        <w:t xml:space="preserve"> </w:t>
      </w:r>
      <w:r>
        <w:t>comprend</w:t>
      </w:r>
      <w:r>
        <w:rPr>
          <w:rFonts w:ascii="Times New Roman"/>
          <w:spacing w:val="-1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4821FA4A" w14:textId="77777777" w:rsidR="00C05DD7" w:rsidRDefault="00C05DD7">
      <w:pPr>
        <w:pStyle w:val="Corpsdetexte"/>
      </w:pPr>
    </w:p>
    <w:p w14:paraId="5A8BB1DD" w14:textId="77777777" w:rsidR="00C05DD7" w:rsidRDefault="00447593">
      <w:pPr>
        <w:pStyle w:val="Paragraphedeliste"/>
        <w:numPr>
          <w:ilvl w:val="0"/>
          <w:numId w:val="5"/>
        </w:numPr>
        <w:tabs>
          <w:tab w:val="left" w:pos="2279"/>
        </w:tabs>
        <w:spacing w:before="1"/>
        <w:ind w:left="2279" w:right="2120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issus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déblais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terrassement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chantier.</w:t>
      </w:r>
    </w:p>
    <w:p w14:paraId="3C3341FA" w14:textId="77777777" w:rsidR="00C05DD7" w:rsidRDefault="00447593">
      <w:pPr>
        <w:pStyle w:val="Paragraphedeliste"/>
        <w:numPr>
          <w:ilvl w:val="0"/>
          <w:numId w:val="5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tri,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criblage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sélection,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garantir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granulométrique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mécanique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spécifications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CCTP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(absence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matières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organiques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polluants).</w:t>
      </w:r>
    </w:p>
    <w:p w14:paraId="1576F3BB" w14:textId="77777777" w:rsidR="00C05DD7" w:rsidRDefault="00447593">
      <w:pPr>
        <w:pStyle w:val="Paragraphedeliste"/>
        <w:numPr>
          <w:ilvl w:val="0"/>
          <w:numId w:val="5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depuis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d’extraction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stockage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temporaire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jusqu’à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l’emplacement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œuvre.</w:t>
      </w:r>
    </w:p>
    <w:p w14:paraId="0F711398" w14:textId="77777777" w:rsidR="00C05DD7" w:rsidRDefault="00447593">
      <w:pPr>
        <w:pStyle w:val="Paragraphedeliste"/>
        <w:numPr>
          <w:ilvl w:val="0"/>
          <w:numId w:val="5"/>
        </w:numPr>
        <w:tabs>
          <w:tab w:val="left" w:pos="2279"/>
        </w:tabs>
        <w:ind w:left="2279" w:right="2120" w:hanging="36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comprenant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réglage,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compactage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densité,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normes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vigueur.</w:t>
      </w:r>
    </w:p>
    <w:p w14:paraId="00096CB7" w14:textId="77777777" w:rsidR="00C05DD7" w:rsidRDefault="00447593">
      <w:pPr>
        <w:pStyle w:val="Corpsdetexte"/>
        <w:spacing w:before="229"/>
        <w:ind w:left="1559" w:right="2117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volumes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remblai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calculés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volume</w:t>
      </w:r>
      <w:r>
        <w:rPr>
          <w:rFonts w:ascii="Times New Roman" w:hAnsi="Times New Roman"/>
        </w:rPr>
        <w:t xml:space="preserve"> </w:t>
      </w:r>
      <w:r>
        <w:t>théorique</w:t>
      </w:r>
      <w:r>
        <w:rPr>
          <w:rFonts w:ascii="Times New Roman" w:hAnsi="Times New Roman"/>
        </w:rPr>
        <w:t xml:space="preserve"> </w:t>
      </w:r>
      <w:r>
        <w:t>compacté,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049C4854" w14:textId="77777777" w:rsidR="00C05DD7" w:rsidRDefault="00C05DD7">
      <w:pPr>
        <w:pStyle w:val="Corpsdetexte"/>
        <w:spacing w:before="229"/>
      </w:pPr>
    </w:p>
    <w:p w14:paraId="7A8F798F" w14:textId="77777777" w:rsidR="00C05DD7" w:rsidRDefault="00447593">
      <w:pPr>
        <w:pStyle w:val="Titre5"/>
        <w:ind w:left="1559"/>
        <w:jc w:val="both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17CA4A64" w14:textId="77777777" w:rsidR="008C2F10" w:rsidRDefault="008C2F10">
      <w:pPr>
        <w:pStyle w:val="Titre1"/>
        <w:ind w:left="1211"/>
      </w:pPr>
      <w:bookmarkStart w:id="15" w:name="_TOC_250000"/>
    </w:p>
    <w:p w14:paraId="7DF33AD2" w14:textId="50D50915" w:rsidR="00C05DD7" w:rsidRDefault="00447593">
      <w:pPr>
        <w:pStyle w:val="Titre1"/>
        <w:ind w:left="1211"/>
      </w:pPr>
      <w:r>
        <w:t>GENIE</w:t>
      </w:r>
      <w:r>
        <w:rPr>
          <w:rFonts w:ascii="Times New Roman"/>
          <w:b w:val="0"/>
          <w:spacing w:val="-2"/>
        </w:rPr>
        <w:t xml:space="preserve"> </w:t>
      </w:r>
      <w:bookmarkEnd w:id="15"/>
      <w:r>
        <w:rPr>
          <w:spacing w:val="-2"/>
        </w:rPr>
        <w:t>CIVIL</w:t>
      </w:r>
    </w:p>
    <w:p w14:paraId="77247476" w14:textId="77777777" w:rsidR="00C05DD7" w:rsidRDefault="00447593">
      <w:pPr>
        <w:pStyle w:val="Titre6"/>
        <w:spacing w:before="228"/>
        <w:ind w:left="1524"/>
        <w:jc w:val="both"/>
      </w:pPr>
      <w:r>
        <w:t>Scellement</w:t>
      </w:r>
      <w:r>
        <w:rPr>
          <w:rFonts w:ascii="Times New Roman" w:hAnsi="Times New Roman"/>
          <w:b w:val="0"/>
          <w:spacing w:val="-3"/>
        </w:rPr>
        <w:t xml:space="preserve"> </w:t>
      </w:r>
      <w:r>
        <w:t>d'armatures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t>à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haute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adhérence</w:t>
      </w:r>
    </w:p>
    <w:p w14:paraId="4C94BB8B" w14:textId="77777777" w:rsidR="00C05DD7" w:rsidRDefault="00447593">
      <w:pPr>
        <w:pStyle w:val="Corpsdetexte"/>
        <w:spacing w:before="121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l’unité,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scellement</w:t>
      </w:r>
      <w:r>
        <w:rPr>
          <w:rFonts w:ascii="Times New Roman" w:hAnsi="Times New Roman"/>
        </w:rPr>
        <w:t xml:space="preserve"> </w:t>
      </w:r>
      <w:r>
        <w:t>d’armatures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haute</w:t>
      </w:r>
      <w:r>
        <w:rPr>
          <w:rFonts w:ascii="Times New Roman" w:hAnsi="Times New Roman"/>
        </w:rPr>
        <w:t xml:space="preserve"> </w:t>
      </w:r>
      <w:r>
        <w:t>adhérence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seuil</w:t>
      </w:r>
      <w:r>
        <w:rPr>
          <w:rFonts w:ascii="Times New Roman" w:hAnsi="Times New Roman"/>
        </w:rPr>
        <w:t xml:space="preserve"> </w:t>
      </w:r>
      <w:r>
        <w:t>existant,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vue</w:t>
      </w:r>
      <w:r>
        <w:rPr>
          <w:rFonts w:ascii="Times New Roman" w:hAnsi="Times New Roman"/>
        </w:rPr>
        <w:t xml:space="preserve"> </w:t>
      </w:r>
      <w:r>
        <w:t>d’assurer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liaison</w:t>
      </w:r>
      <w:r>
        <w:rPr>
          <w:rFonts w:ascii="Times New Roman" w:hAnsi="Times New Roman"/>
        </w:rPr>
        <w:t xml:space="preserve"> </w:t>
      </w:r>
      <w:r>
        <w:t>mécanique</w:t>
      </w:r>
      <w:r>
        <w:rPr>
          <w:rFonts w:ascii="Times New Roman" w:hAnsi="Times New Roman"/>
        </w:rPr>
        <w:t xml:space="preserve"> </w:t>
      </w:r>
      <w:r>
        <w:t>optimale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nouvelle</w:t>
      </w:r>
      <w:r>
        <w:rPr>
          <w:rFonts w:ascii="Times New Roman" w:hAnsi="Times New Roman"/>
        </w:rPr>
        <w:t xml:space="preserve"> </w:t>
      </w:r>
      <w:r>
        <w:t>structure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bétonnés,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00EB93E6" w14:textId="77777777" w:rsidR="00C05DD7" w:rsidRDefault="00C05DD7">
      <w:pPr>
        <w:pStyle w:val="Corpsdetexte"/>
        <w:jc w:val="both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68958E35" w14:textId="77777777" w:rsidR="00C05DD7" w:rsidRDefault="00C05DD7">
      <w:pPr>
        <w:pStyle w:val="Corpsdetexte"/>
        <w:spacing w:before="10"/>
        <w:rPr>
          <w:sz w:val="8"/>
        </w:rPr>
      </w:pPr>
    </w:p>
    <w:p w14:paraId="4C7D752D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04051033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14B27A1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4B3C20AE" w14:textId="6867FDEB" w:rsidR="00C05DD7" w:rsidDel="006A6A15" w:rsidRDefault="00C05DD7">
      <w:pPr>
        <w:pStyle w:val="Titre6"/>
        <w:ind w:left="233" w:right="3"/>
        <w:jc w:val="center"/>
        <w:rPr>
          <w:del w:id="16" w:author="ROUDANI Jamal" w:date="2025-05-05T16:27:00Z"/>
        </w:rPr>
      </w:pPr>
    </w:p>
    <w:p w14:paraId="5CBEA134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183B3A9C" w14:textId="77777777" w:rsidR="00C05DD7" w:rsidRDefault="00447593">
      <w:pPr>
        <w:pStyle w:val="Corpsdetexte"/>
        <w:spacing w:before="1"/>
        <w:ind w:left="262"/>
        <w:jc w:val="both"/>
      </w:pPr>
      <w:r>
        <w:t>La</w:t>
      </w:r>
      <w:r>
        <w:rPr>
          <w:rFonts w:ascii="Times New Roman" w:hAnsi="Times New Roman"/>
        </w:rPr>
        <w:t xml:space="preserve"> </w:t>
      </w:r>
      <w:r>
        <w:t>longueur</w:t>
      </w:r>
      <w:r>
        <w:rPr>
          <w:rFonts w:ascii="Times New Roman" w:hAnsi="Times New Roman"/>
        </w:rPr>
        <w:t xml:space="preserve"> </w:t>
      </w:r>
      <w:r>
        <w:t>d’ancrage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déterminée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Titulaire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phase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(EXE),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recommandations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fournisseur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produit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scellement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exigences</w:t>
      </w:r>
      <w:r>
        <w:rPr>
          <w:rFonts w:ascii="Times New Roman" w:hAnsi="Times New Roman"/>
        </w:rPr>
        <w:t xml:space="preserve"> </w:t>
      </w:r>
      <w:r>
        <w:t>techniques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projet.</w:t>
      </w:r>
    </w:p>
    <w:p w14:paraId="334429AC" w14:textId="77777777" w:rsidR="00C05DD7" w:rsidRDefault="00447593">
      <w:pPr>
        <w:pStyle w:val="Corpsdetexte"/>
        <w:spacing w:before="229"/>
        <w:ind w:left="262"/>
        <w:jc w:val="both"/>
      </w:pPr>
      <w:r>
        <w:t>Ils</w:t>
      </w:r>
      <w:r>
        <w:rPr>
          <w:rFonts w:ascii="Times New Roman"/>
          <w:spacing w:val="-2"/>
        </w:rPr>
        <w:t xml:space="preserve"> </w:t>
      </w:r>
      <w:r>
        <w:t>comprennent</w:t>
      </w:r>
      <w:r>
        <w:rPr>
          <w:rFonts w:ascii="Times New Roman"/>
          <w:spacing w:val="-3"/>
        </w:rPr>
        <w:t xml:space="preserve"> </w:t>
      </w:r>
      <w:r>
        <w:t>notamment</w:t>
      </w:r>
      <w:r>
        <w:rPr>
          <w:rFonts w:ascii="Times New Roman"/>
          <w:spacing w:val="-3"/>
        </w:rPr>
        <w:t xml:space="preserve"> </w:t>
      </w:r>
      <w:r>
        <w:rPr>
          <w:spacing w:val="-12"/>
        </w:rPr>
        <w:t>:</w:t>
      </w:r>
    </w:p>
    <w:p w14:paraId="58FF6B66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l’aide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tous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Titulaire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juge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</w:p>
    <w:p w14:paraId="59C7FF92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1"/>
        </w:tabs>
        <w:spacing w:before="1" w:line="229" w:lineRule="exact"/>
        <w:ind w:left="981" w:hanging="359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l’armature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sceller,</w:t>
      </w:r>
    </w:p>
    <w:p w14:paraId="68A463DF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hanging="360"/>
        <w:jc w:val="both"/>
        <w:rPr>
          <w:sz w:val="20"/>
        </w:rPr>
      </w:pPr>
      <w:proofErr w:type="gramStart"/>
      <w:r>
        <w:rPr>
          <w:sz w:val="20"/>
        </w:rPr>
        <w:t>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soufflage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l’acier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scellement,</w:t>
      </w:r>
    </w:p>
    <w:p w14:paraId="05984811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ind w:right="1" w:hanging="36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produit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agréé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Maître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d’Œuvre,</w:t>
      </w:r>
    </w:p>
    <w:p w14:paraId="3E1176CA" w14:textId="77777777" w:rsidR="00C05DD7" w:rsidRDefault="00447593">
      <w:pPr>
        <w:pStyle w:val="Paragraphedeliste"/>
        <w:numPr>
          <w:ilvl w:val="0"/>
          <w:numId w:val="8"/>
        </w:numPr>
        <w:tabs>
          <w:tab w:val="left" w:pos="982"/>
        </w:tabs>
        <w:spacing w:before="1"/>
        <w:ind w:hanging="360"/>
        <w:jc w:val="both"/>
        <w:rPr>
          <w:sz w:val="20"/>
        </w:rPr>
      </w:pPr>
      <w:proofErr w:type="gramStart"/>
      <w:r>
        <w:rPr>
          <w:sz w:val="20"/>
        </w:rPr>
        <w:t>l’ensemble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matériels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scellement,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rémunérés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explicitement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application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présent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bordereau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prix.</w:t>
      </w:r>
    </w:p>
    <w:p w14:paraId="3F06E937" w14:textId="77777777" w:rsidR="00C05DD7" w:rsidRDefault="00447593">
      <w:pPr>
        <w:pStyle w:val="Corpsdetexte"/>
        <w:spacing w:before="229"/>
        <w:ind w:left="26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prises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résultent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072DC7EA" w14:textId="77777777" w:rsidR="00C05DD7" w:rsidRDefault="00C05DD7">
      <w:pPr>
        <w:pStyle w:val="Corpsdetexte"/>
        <w:spacing w:before="1"/>
      </w:pPr>
    </w:p>
    <w:p w14:paraId="025B02D3" w14:textId="77777777" w:rsidR="00C05DD7" w:rsidRDefault="00447593">
      <w:pPr>
        <w:pStyle w:val="Titre5"/>
        <w:jc w:val="both"/>
      </w:pPr>
      <w:r>
        <w:t>L’UNITE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10"/>
        </w:rPr>
        <w:t>:</w:t>
      </w:r>
    </w:p>
    <w:p w14:paraId="78880F92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16CA59B7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6BE08DD4" w14:textId="77777777" w:rsidR="00C05DD7" w:rsidRDefault="00447593">
      <w:pPr>
        <w:pStyle w:val="Titre6"/>
        <w:spacing w:before="229"/>
        <w:ind w:left="1524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006720" behindDoc="1" locked="0" layoutInCell="1" allowOverlap="1" wp14:anchorId="1B2A9948" wp14:editId="4C470DD6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Graphic 146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0" name="Image 15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" name="Image 15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2" name="Image 15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3" name="Image 153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3741876"/>
                            <a:ext cx="268090" cy="9421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4" name="Image 154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8012109"/>
                            <a:ext cx="271171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3570FD" id="Group 144" o:spid="_x0000_s1026" style="position:absolute;margin-left:51.1pt;margin-top:62.5pt;width:496.1pt;height:745.6pt;z-index:-16309760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">
                <v:shape id="Image 145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">
                  <v:imagedata r:id="rId32" o:title=""/>
                </v:shape>
                <v:shape id="Graphic 146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47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" path="m,9169907r6126479,l6126479,,,,,9169907xe" filled="f" strokeweight=".35275mm">
                  <v:path arrowok="t"/>
                </v:shape>
                <v:shape id="Graphic 148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" path="m,l,9169919em4504943,r,9169919e" filled="f" strokeweight=".26456mm">
                  <v:path arrowok="t"/>
                </v:shape>
                <v:shape id="Graphic 149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" path="m,l6126479,e" filled="f" strokeweight=".35275mm">
                  <v:path arrowok="t"/>
                </v:shape>
                <v:shape id="Image 150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">
                  <v:imagedata r:id="rId33" o:title=""/>
                </v:shape>
                <v:shape id="Image 151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">
                  <v:imagedata r:id="rId34" o:title=""/>
                </v:shape>
                <v:shape id="Image 152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">
                  <v:imagedata r:id="rId35" o:title=""/>
                </v:shape>
                <v:shape id="Image 153" o:spid="_x0000_s1035" type="#_x0000_t75" style="position:absolute;left:2439;top:37418;width:2680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">
                  <v:imagedata r:id="rId67" o:title=""/>
                </v:shape>
                <v:shape id="Image 154" o:spid="_x0000_s1036" type="#_x0000_t75" style="position:absolute;left:2439;top:80121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">
                  <v:imagedata r:id="rId68" o:title=""/>
                </v:shape>
                <w10:wrap anchorx="page" anchory="page"/>
              </v:group>
            </w:pict>
          </mc:Fallback>
        </mc:AlternateContent>
      </w:r>
      <w:r>
        <w:t>Fourniture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</w:rPr>
        <w:t xml:space="preserve"> </w:t>
      </w:r>
      <w:r>
        <w:t>mise</w:t>
      </w:r>
      <w:r>
        <w:rPr>
          <w:rFonts w:ascii="Times New Roman" w:hAnsi="Times New Roman"/>
          <w:b w:val="0"/>
          <w:spacing w:val="1"/>
        </w:rPr>
        <w:t xml:space="preserve"> </w:t>
      </w:r>
      <w:r>
        <w:t>en</w:t>
      </w:r>
      <w:r>
        <w:rPr>
          <w:rFonts w:ascii="Times New Roman" w:hAnsi="Times New Roman"/>
          <w:b w:val="0"/>
        </w:rPr>
        <w:t xml:space="preserve"> </w:t>
      </w:r>
      <w:r>
        <w:t>œuvre</w:t>
      </w:r>
      <w:r>
        <w:rPr>
          <w:rFonts w:ascii="Times New Roman" w:hAnsi="Times New Roman"/>
          <w:b w:val="0"/>
          <w:spacing w:val="-1"/>
        </w:rPr>
        <w:t xml:space="preserve"> </w:t>
      </w:r>
      <w:proofErr w:type="spellStart"/>
      <w:r>
        <w:rPr>
          <w:spacing w:val="-2"/>
        </w:rPr>
        <w:t>parafouille</w:t>
      </w:r>
      <w:proofErr w:type="spellEnd"/>
    </w:p>
    <w:p w14:paraId="20AE01BE" w14:textId="77777777" w:rsidR="00C05DD7" w:rsidRDefault="00447593">
      <w:pPr>
        <w:pStyle w:val="Corpsdetexte"/>
        <w:spacing w:before="120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linéaire</w:t>
      </w:r>
      <w:r>
        <w:rPr>
          <w:rFonts w:ascii="Times New Roman" w:hAnsi="Times New Roman"/>
        </w:rPr>
        <w:t xml:space="preserve"> </w:t>
      </w:r>
      <w:r>
        <w:t>(ml),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rideau</w:t>
      </w:r>
      <w:r>
        <w:rPr>
          <w:rFonts w:ascii="Times New Roman" w:hAnsi="Times New Roman"/>
        </w:rPr>
        <w:t xml:space="preserve"> </w:t>
      </w:r>
      <w:proofErr w:type="spellStart"/>
      <w:r>
        <w:t>parafouille</w:t>
      </w:r>
      <w:proofErr w:type="spellEnd"/>
      <w:r>
        <w:rPr>
          <w:rFonts w:ascii="Times New Roman" w:hAnsi="Times New Roman"/>
        </w:rPr>
        <w:t xml:space="preserve"> </w:t>
      </w:r>
      <w:r>
        <w:t>vertical,</w:t>
      </w:r>
      <w:r>
        <w:rPr>
          <w:rFonts w:ascii="Times New Roman" w:hAnsi="Times New Roman"/>
        </w:rPr>
        <w:t xml:space="preserve"> </w:t>
      </w:r>
      <w:r>
        <w:t>ou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dispositif</w:t>
      </w:r>
      <w:r>
        <w:rPr>
          <w:rFonts w:ascii="Times New Roman" w:hAnsi="Times New Roman"/>
        </w:rPr>
        <w:t xml:space="preserve"> </w:t>
      </w:r>
      <w:r>
        <w:t>assurant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équivalente,</w:t>
      </w:r>
      <w:r>
        <w:rPr>
          <w:rFonts w:ascii="Times New Roman" w:hAnsi="Times New Roman"/>
          <w:spacing w:val="-3"/>
        </w:rPr>
        <w:t xml:space="preserve"> </w:t>
      </w:r>
      <w:r>
        <w:t>implanté</w:t>
      </w:r>
      <w:r>
        <w:rPr>
          <w:rFonts w:ascii="Times New Roman" w:hAnsi="Times New Roman"/>
          <w:spacing w:val="-6"/>
        </w:rPr>
        <w:t xml:space="preserve"> </w:t>
      </w:r>
      <w:r>
        <w:t>en</w:t>
      </w:r>
      <w:r>
        <w:rPr>
          <w:rFonts w:ascii="Times New Roman" w:hAnsi="Times New Roman"/>
          <w:spacing w:val="-6"/>
        </w:rPr>
        <w:t xml:space="preserve"> </w:t>
      </w:r>
      <w:r>
        <w:t>aval</w:t>
      </w:r>
      <w:r>
        <w:rPr>
          <w:rFonts w:ascii="Times New Roman" w:hAnsi="Times New Roman"/>
          <w:spacing w:val="-7"/>
        </w:rPr>
        <w:t xml:space="preserve"> </w:t>
      </w:r>
      <w:r>
        <w:t>des</w:t>
      </w:r>
      <w:r>
        <w:rPr>
          <w:rFonts w:ascii="Times New Roman" w:hAnsi="Times New Roman"/>
          <w:spacing w:val="-4"/>
        </w:rPr>
        <w:t xml:space="preserve"> </w:t>
      </w:r>
      <w:r>
        <w:t>seuils</w:t>
      </w:r>
      <w:r>
        <w:rPr>
          <w:rFonts w:ascii="Times New Roman" w:hAnsi="Times New Roman"/>
          <w:spacing w:val="-4"/>
        </w:rPr>
        <w:t xml:space="preserve"> </w:t>
      </w:r>
      <w:r>
        <w:t>B3</w:t>
      </w:r>
      <w:r>
        <w:rPr>
          <w:rFonts w:ascii="Times New Roman" w:hAnsi="Times New Roman"/>
          <w:spacing w:val="-6"/>
        </w:rPr>
        <w:t xml:space="preserve"> </w:t>
      </w:r>
      <w:r>
        <w:t>et</w:t>
      </w:r>
      <w:r>
        <w:rPr>
          <w:rFonts w:ascii="Times New Roman" w:hAnsi="Times New Roman"/>
          <w:spacing w:val="-3"/>
        </w:rPr>
        <w:t xml:space="preserve"> </w:t>
      </w:r>
      <w:r>
        <w:t>B4,</w:t>
      </w:r>
      <w:r>
        <w:rPr>
          <w:rFonts w:ascii="Times New Roman" w:hAnsi="Times New Roman"/>
          <w:spacing w:val="-6"/>
        </w:rPr>
        <w:t xml:space="preserve"> </w:t>
      </w:r>
      <w:r>
        <w:t>tel</w:t>
      </w:r>
      <w:r>
        <w:rPr>
          <w:rFonts w:ascii="Times New Roman" w:hAnsi="Times New Roman"/>
          <w:spacing w:val="-7"/>
        </w:rPr>
        <w:t xml:space="preserve"> </w:t>
      </w:r>
      <w:r>
        <w:t>que</w:t>
      </w:r>
      <w:r>
        <w:rPr>
          <w:rFonts w:ascii="Times New Roman" w:hAnsi="Times New Roman"/>
          <w:spacing w:val="-6"/>
        </w:rPr>
        <w:t xml:space="preserve"> </w:t>
      </w:r>
      <w:r>
        <w:t>défini</w:t>
      </w:r>
      <w:r>
        <w:rPr>
          <w:rFonts w:ascii="Times New Roman" w:hAnsi="Times New Roman"/>
          <w:spacing w:val="-4"/>
        </w:rPr>
        <w:t xml:space="preserve"> </w:t>
      </w:r>
      <w:r>
        <w:t>dans</w:t>
      </w:r>
      <w:r>
        <w:rPr>
          <w:rFonts w:ascii="Times New Roman" w:hAnsi="Times New Roman"/>
          <w:spacing w:val="-2"/>
        </w:rPr>
        <w:t xml:space="preserve"> </w:t>
      </w:r>
      <w:r>
        <w:t>le</w:t>
      </w:r>
      <w:r>
        <w:rPr>
          <w:rFonts w:ascii="Times New Roman" w:hAnsi="Times New Roman"/>
          <w:spacing w:val="-6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4E859616" w14:textId="77777777" w:rsidR="00C05DD7" w:rsidRDefault="00C05DD7">
      <w:pPr>
        <w:pStyle w:val="Corpsdetexte"/>
      </w:pPr>
    </w:p>
    <w:p w14:paraId="75DBAF71" w14:textId="77777777" w:rsidR="00C05DD7" w:rsidRDefault="00447593">
      <w:pPr>
        <w:pStyle w:val="Corpsdetexte"/>
        <w:ind w:left="1560" w:right="2120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rideau</w:t>
      </w:r>
      <w:r>
        <w:rPr>
          <w:rFonts w:ascii="Times New Roman" w:hAnsi="Times New Roman"/>
        </w:rPr>
        <w:t xml:space="preserve"> </w:t>
      </w:r>
      <w:proofErr w:type="spellStart"/>
      <w:r>
        <w:t>parafouille</w:t>
      </w:r>
      <w:proofErr w:type="spellEnd"/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pour</w:t>
      </w:r>
      <w:r>
        <w:rPr>
          <w:rFonts w:ascii="Times New Roman" w:hAnsi="Times New Roman"/>
        </w:rPr>
        <w:t xml:space="preserve"> </w:t>
      </w:r>
      <w:r>
        <w:t>fonction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supprimer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écoulements</w:t>
      </w:r>
      <w:r>
        <w:rPr>
          <w:rFonts w:ascii="Times New Roman" w:hAnsi="Times New Roman"/>
        </w:rPr>
        <w:t xml:space="preserve"> </w:t>
      </w:r>
      <w:r>
        <w:t>parasites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travers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sol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garantir</w:t>
      </w:r>
      <w:r>
        <w:rPr>
          <w:rFonts w:ascii="Times New Roman" w:hAnsi="Times New Roman"/>
        </w:rPr>
        <w:t xml:space="preserve"> </w:t>
      </w:r>
      <w:r>
        <w:t>l’étanchéité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sous-œuvre,</w:t>
      </w:r>
      <w:r>
        <w:rPr>
          <w:rFonts w:ascii="Times New Roman" w:hAnsi="Times New Roman"/>
        </w:rPr>
        <w:t xml:space="preserve"> </w:t>
      </w:r>
      <w:r>
        <w:t>contribuant</w:t>
      </w:r>
      <w:r>
        <w:rPr>
          <w:rFonts w:ascii="Times New Roman" w:hAnsi="Times New Roman"/>
        </w:rPr>
        <w:t xml:space="preserve"> </w:t>
      </w:r>
      <w:r>
        <w:t>ainsi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stabilité</w:t>
      </w:r>
      <w:r>
        <w:rPr>
          <w:rFonts w:ascii="Times New Roman" w:hAnsi="Times New Roman"/>
        </w:rPr>
        <w:t xml:space="preserve"> </w:t>
      </w:r>
      <w:r>
        <w:t>hydraulique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seuils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bétonnés.</w:t>
      </w:r>
    </w:p>
    <w:p w14:paraId="07E68002" w14:textId="77777777" w:rsidR="00C05DD7" w:rsidRDefault="00447593">
      <w:pPr>
        <w:pStyle w:val="Corpsdetexte"/>
        <w:spacing w:before="229"/>
        <w:ind w:left="1560"/>
        <w:jc w:val="both"/>
      </w:pPr>
      <w:r>
        <w:t>Le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2"/>
        </w:rPr>
        <w:t xml:space="preserve"> </w:t>
      </w:r>
      <w:r>
        <w:rPr>
          <w:spacing w:val="-10"/>
        </w:rPr>
        <w:t>:</w:t>
      </w:r>
    </w:p>
    <w:p w14:paraId="30C98D3E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8"/>
        </w:tabs>
        <w:spacing w:before="41"/>
        <w:ind w:right="212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scellement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l’étanchéité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liaisons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existants.</w:t>
      </w:r>
    </w:p>
    <w:p w14:paraId="3F3C460F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8"/>
        </w:tabs>
        <w:spacing w:before="41"/>
        <w:ind w:right="212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l’implantation,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altimétrie,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d’exécution.</w:t>
      </w:r>
    </w:p>
    <w:p w14:paraId="065892AE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8"/>
        </w:tabs>
        <w:spacing w:before="39"/>
        <w:ind w:right="2121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dispositif,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fouille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ouverte,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appropriés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(forage,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battage,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injection,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etc.),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adaptés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conditions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géotechniques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locales.</w:t>
      </w:r>
    </w:p>
    <w:p w14:paraId="0EFFDFE7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8"/>
        </w:tabs>
        <w:spacing w:before="39" w:line="242" w:lineRule="auto"/>
        <w:ind w:right="2117"/>
        <w:jc w:val="both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raccordement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digues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structures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existantes,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garantissant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continuité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l’ouvrage.</w:t>
      </w:r>
    </w:p>
    <w:p w14:paraId="093D475C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8"/>
        </w:tabs>
        <w:spacing w:before="36"/>
        <w:ind w:right="2121"/>
        <w:jc w:val="both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d’alignement,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profondeur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verticalité,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essais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perméabilité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requis.</w:t>
      </w:r>
    </w:p>
    <w:p w14:paraId="0EE74EDF" w14:textId="77777777" w:rsidR="00C05DD7" w:rsidRDefault="00447593">
      <w:pPr>
        <w:pStyle w:val="Paragraphedeliste"/>
        <w:numPr>
          <w:ilvl w:val="0"/>
          <w:numId w:val="4"/>
        </w:numPr>
        <w:tabs>
          <w:tab w:val="left" w:pos="1967"/>
        </w:tabs>
        <w:spacing w:before="41"/>
        <w:ind w:left="1967" w:hanging="280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remise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état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abords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immédiats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après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réalisation.</w:t>
      </w:r>
    </w:p>
    <w:p w14:paraId="5AC96833" w14:textId="77777777" w:rsidR="00C05DD7" w:rsidRDefault="00C05DD7">
      <w:pPr>
        <w:pStyle w:val="Corpsdetexte"/>
        <w:spacing w:before="80"/>
      </w:pPr>
    </w:p>
    <w:p w14:paraId="7BAF464A" w14:textId="77777777" w:rsidR="00C05DD7" w:rsidRDefault="00447593">
      <w:pPr>
        <w:pStyle w:val="Titre5"/>
        <w:ind w:left="1560"/>
        <w:jc w:val="both"/>
      </w:pPr>
      <w:r>
        <w:t>LE</w:t>
      </w:r>
      <w:r>
        <w:rPr>
          <w:rFonts w:ascii="Times New Roman"/>
          <w:b w:val="0"/>
          <w:spacing w:val="-2"/>
        </w:rPr>
        <w:t xml:space="preserve"> </w:t>
      </w:r>
      <w:r>
        <w:t>METRE</w:t>
      </w:r>
      <w:r>
        <w:rPr>
          <w:rFonts w:ascii="Times New Roman"/>
          <w:b w:val="0"/>
          <w:spacing w:val="-1"/>
        </w:rPr>
        <w:t xml:space="preserve"> </w:t>
      </w:r>
      <w:r>
        <w:t>LINEAIRE</w:t>
      </w:r>
      <w:r>
        <w:rPr>
          <w:rFonts w:ascii="Times New Roman"/>
          <w:b w:val="0"/>
          <w:spacing w:val="1"/>
        </w:rPr>
        <w:t xml:space="preserve"> </w:t>
      </w:r>
      <w:r>
        <w:rPr>
          <w:spacing w:val="-10"/>
        </w:rPr>
        <w:t>:</w:t>
      </w:r>
    </w:p>
    <w:p w14:paraId="0E2875F4" w14:textId="77777777" w:rsidR="00C05DD7" w:rsidRDefault="00C05DD7">
      <w:pPr>
        <w:pStyle w:val="Corpsdetexte"/>
        <w:spacing w:before="229"/>
        <w:rPr>
          <w:rFonts w:ascii="Arial"/>
          <w:b/>
        </w:rPr>
      </w:pPr>
    </w:p>
    <w:p w14:paraId="4141C8DD" w14:textId="77777777" w:rsidR="00C05DD7" w:rsidRDefault="00447593">
      <w:pPr>
        <w:pStyle w:val="Titre6"/>
        <w:ind w:left="1524"/>
        <w:jc w:val="both"/>
      </w:pPr>
      <w:r>
        <w:t>Enrochements</w:t>
      </w:r>
      <w:r>
        <w:rPr>
          <w:rFonts w:ascii="Times New Roman" w:hAnsi="Times New Roman"/>
          <w:b w:val="0"/>
          <w:spacing w:val="-12"/>
        </w:rPr>
        <w:t xml:space="preserve"> </w:t>
      </w:r>
      <w:r>
        <w:rPr>
          <w:spacing w:val="-2"/>
        </w:rPr>
        <w:t>Bétonnés</w:t>
      </w:r>
    </w:p>
    <w:p w14:paraId="13C39B1B" w14:textId="77777777" w:rsidR="00C05DD7" w:rsidRDefault="00447593">
      <w:pPr>
        <w:pStyle w:val="Corpsdetexte"/>
        <w:spacing w:before="121"/>
        <w:ind w:left="1560" w:right="2117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</w:t>
      </w:r>
      <w:r>
        <w:rPr>
          <w:rFonts w:ascii="Times New Roman" w:hAnsi="Times New Roman"/>
        </w:rPr>
        <w:t xml:space="preserve"> </w:t>
      </w:r>
      <w:r>
        <w:t>(m³),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d’enrochements</w:t>
      </w:r>
      <w:r>
        <w:rPr>
          <w:rFonts w:ascii="Times New Roman" w:hAnsi="Times New Roman"/>
        </w:rPr>
        <w:t xml:space="preserve"> </w:t>
      </w:r>
      <w:r>
        <w:t>bétonnés,</w:t>
      </w:r>
      <w:r>
        <w:rPr>
          <w:rFonts w:ascii="Times New Roman" w:hAnsi="Times New Roman"/>
        </w:rPr>
        <w:t xml:space="preserve"> </w:t>
      </w:r>
      <w:r>
        <w:t>mis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place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l’aval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l’ouvrage,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CCTP,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but</w:t>
      </w:r>
      <w:r>
        <w:rPr>
          <w:rFonts w:ascii="Times New Roman" w:hAnsi="Times New Roman"/>
        </w:rPr>
        <w:t xml:space="preserve"> </w:t>
      </w:r>
      <w:r>
        <w:t>d’assurer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protection</w:t>
      </w:r>
      <w:r>
        <w:rPr>
          <w:rFonts w:ascii="Times New Roman" w:hAnsi="Times New Roman"/>
        </w:rPr>
        <w:t xml:space="preserve"> </w:t>
      </w:r>
      <w:r>
        <w:t>contre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l’érosion.</w:t>
      </w:r>
    </w:p>
    <w:p w14:paraId="522225F6" w14:textId="77777777" w:rsidR="00C05DD7" w:rsidRDefault="00C05DD7">
      <w:pPr>
        <w:pStyle w:val="Corpsdetexte"/>
        <w:jc w:val="both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03172F54" w14:textId="77777777" w:rsidR="00C05DD7" w:rsidRDefault="00C05DD7">
      <w:pPr>
        <w:pStyle w:val="Corpsdetexte"/>
        <w:spacing w:before="10"/>
        <w:rPr>
          <w:sz w:val="8"/>
        </w:rPr>
      </w:pPr>
    </w:p>
    <w:p w14:paraId="2B7F5EA4" w14:textId="77777777" w:rsidR="00C05DD7" w:rsidRDefault="00C05DD7">
      <w:pPr>
        <w:pStyle w:val="Corpsdetexte"/>
        <w:rPr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505E8B1A" w14:textId="77777777" w:rsidR="00C05DD7" w:rsidRDefault="00447593">
      <w:pPr>
        <w:pStyle w:val="Titre6"/>
        <w:spacing w:before="201"/>
        <w:ind w:right="-4" w:hanging="128"/>
      </w:pP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560B46E6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09ABD953" w14:textId="7D59704E" w:rsidR="00C05DD7" w:rsidDel="006A6A15" w:rsidRDefault="00C05DD7">
      <w:pPr>
        <w:pStyle w:val="Titre6"/>
        <w:ind w:left="233" w:right="2"/>
        <w:jc w:val="center"/>
        <w:rPr>
          <w:del w:id="17" w:author="ROUDANI Jamal" w:date="2025-05-05T16:27:00Z"/>
        </w:rPr>
      </w:pPr>
    </w:p>
    <w:p w14:paraId="20BCEA9E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0A818259" w14:textId="77777777" w:rsidR="00C05DD7" w:rsidRDefault="00447593">
      <w:pPr>
        <w:pStyle w:val="Corpsdetexte"/>
        <w:spacing w:before="1"/>
        <w:ind w:left="26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bétonnés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percolés,</w:t>
      </w:r>
      <w:r>
        <w:rPr>
          <w:rFonts w:ascii="Times New Roman" w:hAnsi="Times New Roman"/>
        </w:rPr>
        <w:t xml:space="preserve"> </w:t>
      </w:r>
      <w:r>
        <w:t>ce</w:t>
      </w:r>
      <w:r>
        <w:rPr>
          <w:rFonts w:ascii="Times New Roman" w:hAnsi="Times New Roman"/>
        </w:rPr>
        <w:t xml:space="preserve"> </w:t>
      </w:r>
      <w:r>
        <w:t>qui</w:t>
      </w:r>
      <w:r>
        <w:rPr>
          <w:rFonts w:ascii="Times New Roman" w:hAnsi="Times New Roman"/>
        </w:rPr>
        <w:t xml:space="preserve"> </w:t>
      </w:r>
      <w:r>
        <w:t>signifie</w:t>
      </w:r>
      <w:r>
        <w:rPr>
          <w:rFonts w:ascii="Times New Roman" w:hAnsi="Times New Roman"/>
        </w:rPr>
        <w:t xml:space="preserve"> </w:t>
      </w:r>
      <w:r>
        <w:t>qu’ils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directement</w:t>
      </w:r>
      <w:r>
        <w:rPr>
          <w:rFonts w:ascii="Times New Roman" w:hAnsi="Times New Roman"/>
        </w:rPr>
        <w:t xml:space="preserve"> </w:t>
      </w:r>
      <w:r>
        <w:t>déposés</w:t>
      </w:r>
      <w:r>
        <w:rPr>
          <w:rFonts w:ascii="Times New Roman" w:hAnsi="Times New Roman"/>
        </w:rPr>
        <w:t xml:space="preserve"> </w:t>
      </w:r>
      <w:r>
        <w:t>dans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frais,</w:t>
      </w:r>
      <w:r>
        <w:rPr>
          <w:rFonts w:ascii="Times New Roman" w:hAnsi="Times New Roman"/>
        </w:rPr>
        <w:t xml:space="preserve"> </w:t>
      </w:r>
      <w:r>
        <w:t>formant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matériau</w:t>
      </w:r>
      <w:r>
        <w:rPr>
          <w:rFonts w:ascii="Times New Roman" w:hAnsi="Times New Roman"/>
        </w:rPr>
        <w:t xml:space="preserve"> </w:t>
      </w:r>
      <w:r>
        <w:t>continu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monolithique,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matrice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bloquant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manière</w:t>
      </w:r>
      <w:r>
        <w:rPr>
          <w:rFonts w:ascii="Times New Roman" w:hAnsi="Times New Roman"/>
        </w:rPr>
        <w:t xml:space="preserve"> </w:t>
      </w:r>
      <w:r>
        <w:t>étanche.</w:t>
      </w:r>
    </w:p>
    <w:p w14:paraId="257246BB" w14:textId="77777777" w:rsidR="00C05DD7" w:rsidRDefault="00447593">
      <w:pPr>
        <w:pStyle w:val="Corpsdetexte"/>
        <w:spacing w:before="229"/>
        <w:ind w:left="262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utiliser</w:t>
      </w:r>
      <w:r>
        <w:rPr>
          <w:rFonts w:ascii="Times New Roman" w:hAnsi="Times New Roman"/>
        </w:rPr>
        <w:t xml:space="preserve"> </w:t>
      </w:r>
      <w:r>
        <w:t>sera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classe</w:t>
      </w:r>
      <w:r>
        <w:rPr>
          <w:rFonts w:ascii="Times New Roman" w:hAnsi="Times New Roman"/>
        </w:rPr>
        <w:t xml:space="preserve"> </w:t>
      </w:r>
      <w:r>
        <w:t>C30/37,</w:t>
      </w:r>
      <w:r>
        <w:rPr>
          <w:rFonts w:ascii="Times New Roman" w:hAnsi="Times New Roman"/>
        </w:rPr>
        <w:t xml:space="preserve"> </w:t>
      </w:r>
      <w:r>
        <w:t>avec</w:t>
      </w:r>
      <w:r>
        <w:rPr>
          <w:rFonts w:ascii="Times New Roman" w:hAnsi="Times New Roman"/>
        </w:rPr>
        <w:t xml:space="preserve"> </w:t>
      </w:r>
      <w:r>
        <w:t>une</w:t>
      </w:r>
      <w:r>
        <w:rPr>
          <w:rFonts w:ascii="Times New Roman" w:hAnsi="Times New Roman"/>
        </w:rPr>
        <w:t xml:space="preserve"> </w:t>
      </w:r>
      <w:r>
        <w:t>classe</w:t>
      </w:r>
      <w:r>
        <w:rPr>
          <w:rFonts w:ascii="Times New Roman" w:hAnsi="Times New Roman"/>
        </w:rPr>
        <w:t xml:space="preserve"> </w:t>
      </w:r>
      <w:r>
        <w:t>d’exposition</w:t>
      </w:r>
      <w:r>
        <w:rPr>
          <w:rFonts w:ascii="Times New Roman" w:hAnsi="Times New Roman"/>
        </w:rPr>
        <w:t xml:space="preserve"> </w:t>
      </w:r>
      <w:r>
        <w:t>XC4</w:t>
      </w:r>
      <w:r>
        <w:rPr>
          <w:rFonts w:ascii="Times New Roman" w:hAnsi="Times New Roman"/>
          <w:spacing w:val="40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XF2,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exigences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2C1048D4" w14:textId="77777777" w:rsidR="00C05DD7" w:rsidRDefault="00447593">
      <w:pPr>
        <w:pStyle w:val="Corpsdetexte"/>
        <w:spacing w:before="229"/>
        <w:ind w:left="262"/>
        <w:jc w:val="both"/>
      </w:pPr>
      <w:r>
        <w:t>Le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2"/>
        </w:rPr>
        <w:t xml:space="preserve"> </w:t>
      </w:r>
      <w:r>
        <w:rPr>
          <w:spacing w:val="-10"/>
        </w:rPr>
        <w:t>:</w:t>
      </w:r>
    </w:p>
    <w:p w14:paraId="07C6BF24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41"/>
        <w:jc w:val="both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enrochements,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sélection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concassage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obtenir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granulométrie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définie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CCTP.</w:t>
      </w:r>
    </w:p>
    <w:p w14:paraId="6E9F7E8C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69"/>
        </w:tabs>
        <w:spacing w:before="39"/>
        <w:ind w:left="669" w:hanging="280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déchargement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4"/>
          <w:sz w:val="20"/>
        </w:rPr>
        <w:t>site.</w:t>
      </w:r>
    </w:p>
    <w:p w14:paraId="77C6C315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41"/>
        <w:ind w:right="1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dépôt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provisoire,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ainsi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reprise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dépôt.</w:t>
      </w:r>
    </w:p>
    <w:p w14:paraId="1F36F125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41"/>
        <w:ind w:right="1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œuvre,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moyens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mécaniques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manuels,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fonction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exigences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chantier.</w:t>
      </w:r>
    </w:p>
    <w:p w14:paraId="19CDDD4E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39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raccordement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existants,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assurant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continuité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protections.</w:t>
      </w:r>
    </w:p>
    <w:p w14:paraId="09AFAA0B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41"/>
        <w:ind w:right="1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sélection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blocs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respectant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spécifications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techniques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projet.</w:t>
      </w:r>
    </w:p>
    <w:p w14:paraId="331B1E05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69"/>
        </w:tabs>
        <w:spacing w:before="38"/>
        <w:ind w:left="669" w:hanging="280"/>
        <w:rPr>
          <w:sz w:val="20"/>
        </w:rPr>
      </w:pPr>
      <w:r>
        <w:rPr>
          <w:sz w:val="20"/>
        </w:rPr>
        <w:t>L’évacuation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éléments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conformes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pacing w:val="-2"/>
          <w:sz w:val="20"/>
        </w:rPr>
        <w:t>CCTP.</w:t>
      </w:r>
    </w:p>
    <w:p w14:paraId="325B7E3C" w14:textId="77777777" w:rsidR="00C05DD7" w:rsidRDefault="00447593">
      <w:pPr>
        <w:pStyle w:val="Paragraphedeliste"/>
        <w:numPr>
          <w:ilvl w:val="0"/>
          <w:numId w:val="3"/>
        </w:numPr>
        <w:tabs>
          <w:tab w:val="left" w:pos="670"/>
        </w:tabs>
        <w:spacing w:before="41"/>
        <w:rPr>
          <w:sz w:val="20"/>
        </w:rPr>
      </w:pP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remplissage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blocs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d’enrochements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garantissant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cohésion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l’ensemble.</w:t>
      </w:r>
    </w:p>
    <w:p w14:paraId="7B068428" w14:textId="77777777" w:rsidR="00C05DD7" w:rsidRDefault="00C05DD7">
      <w:pPr>
        <w:pStyle w:val="Corpsdetexte"/>
        <w:spacing w:before="40"/>
      </w:pPr>
    </w:p>
    <w:p w14:paraId="4408F3DC" w14:textId="77777777" w:rsidR="00C05DD7" w:rsidRDefault="00447593">
      <w:pPr>
        <w:pStyle w:val="Corpsdetexte"/>
        <w:ind w:left="262" w:right="1"/>
        <w:jc w:val="both"/>
      </w:pP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s’applique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volumes</w:t>
      </w:r>
      <w:r>
        <w:rPr>
          <w:rFonts w:ascii="Times New Roman" w:hAnsi="Times New Roman"/>
        </w:rPr>
        <w:t xml:space="preserve"> </w:t>
      </w:r>
      <w:r>
        <w:t>théoriques,</w:t>
      </w:r>
      <w:r>
        <w:rPr>
          <w:rFonts w:ascii="Times New Roman" w:hAnsi="Times New Roman"/>
        </w:rPr>
        <w:t xml:space="preserve"> </w:t>
      </w:r>
      <w:r>
        <w:t>déterminés</w:t>
      </w:r>
      <w:r>
        <w:rPr>
          <w:rFonts w:ascii="Times New Roman" w:hAnsi="Times New Roman"/>
        </w:rPr>
        <w:t xml:space="preserve"> </w:t>
      </w:r>
      <w:r>
        <w:t>selon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2680062E" w14:textId="77777777" w:rsidR="00C05DD7" w:rsidRDefault="00C05DD7">
      <w:pPr>
        <w:pStyle w:val="Corpsdetexte"/>
        <w:spacing w:before="1"/>
      </w:pPr>
    </w:p>
    <w:p w14:paraId="1879E296" w14:textId="77777777" w:rsidR="00C05DD7" w:rsidRDefault="00447593">
      <w:pPr>
        <w:pStyle w:val="Corpsdetexte"/>
        <w:ind w:left="262" w:right="1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dimension</w:t>
      </w:r>
      <w:r>
        <w:rPr>
          <w:rFonts w:ascii="Times New Roman" w:hAnsi="Times New Roman"/>
        </w:rPr>
        <w:t xml:space="preserve"> </w:t>
      </w:r>
      <w:r>
        <w:t>nominale</w:t>
      </w:r>
      <w:r>
        <w:rPr>
          <w:rFonts w:ascii="Times New Roman" w:hAnsi="Times New Roman"/>
        </w:rPr>
        <w:t xml:space="preserve"> </w:t>
      </w:r>
      <w:r>
        <w:t>200/300mm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sens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norme</w:t>
      </w:r>
      <w:r>
        <w:rPr>
          <w:rFonts w:ascii="Times New Roman" w:hAnsi="Times New Roman"/>
        </w:rPr>
        <w:t xml:space="preserve"> </w:t>
      </w:r>
      <w:r>
        <w:rPr>
          <w:rFonts w:ascii="Arial" w:hAnsi="Arial"/>
          <w:b/>
        </w:rPr>
        <w:t>EN</w:t>
      </w:r>
      <w:r>
        <w:rPr>
          <w:rFonts w:ascii="Times New Roman" w:hAnsi="Times New Roman"/>
        </w:rPr>
        <w:t xml:space="preserve"> </w:t>
      </w:r>
      <w:r>
        <w:rPr>
          <w:rFonts w:ascii="Arial" w:hAnsi="Arial"/>
          <w:b/>
        </w:rPr>
        <w:t>13383-1</w:t>
      </w:r>
      <w:r>
        <w:t>.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comprend,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sus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éléments</w:t>
      </w:r>
      <w:r>
        <w:rPr>
          <w:rFonts w:ascii="Times New Roman" w:hAnsi="Times New Roman"/>
        </w:rPr>
        <w:t xml:space="preserve"> </w:t>
      </w:r>
      <w:r>
        <w:t>compris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précédent,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enrochements</w:t>
      </w:r>
      <w:r>
        <w:rPr>
          <w:rFonts w:ascii="Times New Roman" w:hAnsi="Times New Roman"/>
        </w:rPr>
        <w:t xml:space="preserve"> </w:t>
      </w:r>
      <w:r>
        <w:t>neufs.</w:t>
      </w:r>
    </w:p>
    <w:p w14:paraId="16F66019" w14:textId="77777777" w:rsidR="00C05DD7" w:rsidRDefault="00447593">
      <w:pPr>
        <w:pStyle w:val="Titre5"/>
        <w:spacing w:before="229"/>
        <w:jc w:val="both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04D15D20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p w14:paraId="6EEE5762" w14:textId="77777777" w:rsidR="00C05DD7" w:rsidRDefault="00C05DD7">
      <w:pPr>
        <w:pStyle w:val="Titre6"/>
        <w:sectPr w:rsidR="00C05DD7">
          <w:type w:val="continuous"/>
          <w:pgSz w:w="11900" w:h="16840"/>
          <w:pgMar w:top="580" w:right="708" w:bottom="280" w:left="708" w:header="715" w:footer="932" w:gutter="0"/>
          <w:cols w:num="3" w:space="720" w:equalWidth="0">
            <w:col w:w="1258" w:space="40"/>
            <w:col w:w="7067" w:space="39"/>
            <w:col w:w="2080"/>
          </w:cols>
        </w:sectPr>
      </w:pPr>
    </w:p>
    <w:p w14:paraId="489B44BC" w14:textId="77777777" w:rsidR="00C05DD7" w:rsidRDefault="00447593">
      <w:pPr>
        <w:pStyle w:val="Corpsdetexte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007232" behindDoc="1" locked="0" layoutInCell="1" allowOverlap="1" wp14:anchorId="5CEAAACC" wp14:editId="31A74F11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56" name="Image 15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7" name="Graphic 15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1" name="Image 16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" name="Image 16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Image 16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" name="Image 164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6079692"/>
                            <a:ext cx="274220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7078EA" id="Group 155" o:spid="_x0000_s1026" style="position:absolute;margin-left:51.1pt;margin-top:62.5pt;width:496.1pt;height:745.6pt;z-index:-16309248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">
                <v:shape id="Image 156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">
                  <v:imagedata r:id="rId32" o:title=""/>
                </v:shape>
                <v:shape id="Graphic 157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" path="m6126479,l,,,585215r6126479,l6126479,xe" fillcolor="#f2f2f2" stroked="f">
                  <v:path arrowok="t"/>
                </v:shape>
                <v:shape id="Graphic 158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" path="m,9169907r6126479,l6126479,,,,,9169907xe" filled="f" strokeweight=".35275mm">
                  <v:path arrowok="t"/>
                </v:shape>
                <v:shape id="Graphic 159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" path="m,l,9169919em4504943,r,9169919e" filled="f" strokeweight=".26456mm">
                  <v:path arrowok="t"/>
                </v:shape>
                <v:shape id="Graphic 160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" path="m,l6126479,e" filled="f" strokeweight=".35275mm">
                  <v:path arrowok="t"/>
                </v:shape>
                <v:shape id="Image 161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">
                  <v:imagedata r:id="rId33" o:title=""/>
                </v:shape>
                <v:shape id="Image 162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">
                  <v:imagedata r:id="rId34" o:title=""/>
                </v:shape>
                <v:shape id="Image 163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">
                  <v:imagedata r:id="rId35" o:title=""/>
                </v:shape>
                <v:shape id="Image 164" o:spid="_x0000_s1035" type="#_x0000_t75" style="position:absolute;left:2439;top:60796;width:2742;height: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">
                  <v:imagedata r:id="rId70" o:title=""/>
                </v:shape>
                <w10:wrap anchorx="page" anchory="page"/>
              </v:group>
            </w:pict>
          </mc:Fallback>
        </mc:AlternateContent>
      </w:r>
    </w:p>
    <w:p w14:paraId="07A8BD23" w14:textId="77777777" w:rsidR="00C05DD7" w:rsidRDefault="00C05DD7">
      <w:pPr>
        <w:pStyle w:val="Corpsdetexte"/>
        <w:spacing w:before="1"/>
        <w:rPr>
          <w:rFonts w:ascii="Arial"/>
          <w:b/>
        </w:rPr>
      </w:pPr>
    </w:p>
    <w:p w14:paraId="6F6C9D36" w14:textId="77777777" w:rsidR="00C05DD7" w:rsidRDefault="00447593">
      <w:pPr>
        <w:pStyle w:val="Titre6"/>
        <w:spacing w:before="1"/>
        <w:ind w:left="1524"/>
      </w:pPr>
      <w:r>
        <w:rPr>
          <w:spacing w:val="-2"/>
        </w:rPr>
        <w:t>Géotextile</w:t>
      </w:r>
    </w:p>
    <w:p w14:paraId="34D814FB" w14:textId="77777777" w:rsidR="00C05DD7" w:rsidRDefault="00447593">
      <w:pPr>
        <w:pStyle w:val="Corpsdetexte"/>
        <w:spacing w:before="118"/>
        <w:ind w:left="1560" w:right="2117"/>
      </w:pPr>
      <w:r>
        <w:t>Ce</w:t>
      </w:r>
      <w:r>
        <w:rPr>
          <w:rFonts w:ascii="Times New Roman" w:hAnsi="Times New Roman"/>
          <w:spacing w:val="34"/>
        </w:rPr>
        <w:t xml:space="preserve"> </w:t>
      </w:r>
      <w:r>
        <w:t>prix</w:t>
      </w:r>
      <w:r>
        <w:rPr>
          <w:rFonts w:ascii="Times New Roman" w:hAnsi="Times New Roman"/>
          <w:spacing w:val="36"/>
        </w:rPr>
        <w:t xml:space="preserve"> </w:t>
      </w:r>
      <w:r>
        <w:t>rémunère,</w:t>
      </w:r>
      <w:r>
        <w:rPr>
          <w:rFonts w:ascii="Times New Roman" w:hAnsi="Times New Roman"/>
          <w:spacing w:val="34"/>
        </w:rPr>
        <w:t xml:space="preserve"> </w:t>
      </w:r>
      <w:r>
        <w:t>au</w:t>
      </w:r>
      <w:r>
        <w:rPr>
          <w:rFonts w:ascii="Times New Roman" w:hAnsi="Times New Roman"/>
          <w:spacing w:val="34"/>
        </w:rPr>
        <w:t xml:space="preserve"> </w:t>
      </w:r>
      <w:r>
        <w:t>mètre</w:t>
      </w:r>
      <w:r>
        <w:rPr>
          <w:rFonts w:ascii="Times New Roman" w:hAnsi="Times New Roman"/>
          <w:spacing w:val="34"/>
        </w:rPr>
        <w:t xml:space="preserve"> </w:t>
      </w:r>
      <w:r>
        <w:t>carré,</w:t>
      </w:r>
      <w:r>
        <w:rPr>
          <w:rFonts w:ascii="Times New Roman" w:hAnsi="Times New Roman"/>
          <w:spacing w:val="34"/>
        </w:rPr>
        <w:t xml:space="preserve"> </w:t>
      </w:r>
      <w:r>
        <w:t>la</w:t>
      </w:r>
      <w:r>
        <w:rPr>
          <w:rFonts w:ascii="Times New Roman" w:hAnsi="Times New Roman"/>
          <w:spacing w:val="34"/>
        </w:rPr>
        <w:t xml:space="preserve"> </w:t>
      </w:r>
      <w:r>
        <w:t>fourniture</w:t>
      </w:r>
      <w:r>
        <w:rPr>
          <w:rFonts w:ascii="Times New Roman" w:hAnsi="Times New Roman"/>
          <w:spacing w:val="34"/>
        </w:rPr>
        <w:t xml:space="preserve"> </w:t>
      </w:r>
      <w:r>
        <w:t>et</w:t>
      </w:r>
      <w:r>
        <w:rPr>
          <w:rFonts w:ascii="Times New Roman" w:hAnsi="Times New Roman"/>
          <w:spacing w:val="37"/>
        </w:rPr>
        <w:t xml:space="preserve"> </w:t>
      </w:r>
      <w:r>
        <w:t>la</w:t>
      </w:r>
      <w:r>
        <w:rPr>
          <w:rFonts w:ascii="Times New Roman" w:hAnsi="Times New Roman"/>
          <w:spacing w:val="36"/>
        </w:rPr>
        <w:t xml:space="preserve"> </w:t>
      </w:r>
      <w:r>
        <w:t>mise</w:t>
      </w:r>
      <w:r>
        <w:rPr>
          <w:rFonts w:ascii="Times New Roman" w:hAnsi="Times New Roman"/>
          <w:spacing w:val="34"/>
        </w:rPr>
        <w:t xml:space="preserve"> </w:t>
      </w:r>
      <w:r>
        <w:t>en</w:t>
      </w:r>
      <w:r>
        <w:rPr>
          <w:rFonts w:ascii="Times New Roman" w:hAnsi="Times New Roman"/>
          <w:spacing w:val="34"/>
        </w:rPr>
        <w:t xml:space="preserve"> </w:t>
      </w:r>
      <w:r>
        <w:t>œuvre</w:t>
      </w:r>
      <w:r>
        <w:rPr>
          <w:rFonts w:ascii="Times New Roman" w:hAnsi="Times New Roman"/>
          <w:spacing w:val="36"/>
        </w:rPr>
        <w:t xml:space="preserve"> </w:t>
      </w:r>
      <w:r>
        <w:t>d'un</w:t>
      </w:r>
      <w:r>
        <w:rPr>
          <w:rFonts w:ascii="Times New Roman" w:hAnsi="Times New Roman"/>
        </w:rPr>
        <w:t xml:space="preserve"> </w:t>
      </w:r>
      <w:r>
        <w:t>géotextile</w:t>
      </w:r>
      <w:r>
        <w:rPr>
          <w:rFonts w:ascii="Times New Roman" w:hAnsi="Times New Roman"/>
        </w:rPr>
        <w:t xml:space="preserve"> </w:t>
      </w:r>
      <w:r>
        <w:t>filtre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proofErr w:type="spellStart"/>
      <w:r>
        <w:t>antipoinçonnement</w:t>
      </w:r>
      <w:proofErr w:type="spellEnd"/>
      <w:r>
        <w:rPr>
          <w:rFonts w:ascii="Times New Roman" w:hAnsi="Times New Roman"/>
        </w:rPr>
        <w:t xml:space="preserve"> </w:t>
      </w:r>
      <w:r>
        <w:t>conforme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CCTP.</w:t>
      </w:r>
    </w:p>
    <w:p w14:paraId="60A9BE78" w14:textId="77777777" w:rsidR="00C05DD7" w:rsidRDefault="00C05DD7">
      <w:pPr>
        <w:pStyle w:val="Corpsdetexte"/>
        <w:spacing w:before="10"/>
      </w:pPr>
    </w:p>
    <w:p w14:paraId="6AFCE0E6" w14:textId="77777777" w:rsidR="00C05DD7" w:rsidRDefault="00447593">
      <w:pPr>
        <w:pStyle w:val="Corpsdetexte"/>
        <w:ind w:left="1560"/>
      </w:pPr>
      <w:r>
        <w:t>Ce</w:t>
      </w:r>
      <w:r>
        <w:rPr>
          <w:rFonts w:ascii="Times New Roman"/>
          <w:spacing w:val="-3"/>
        </w:rPr>
        <w:t xml:space="preserve"> </w:t>
      </w:r>
      <w:r>
        <w:t>prix</w:t>
      </w:r>
      <w:r>
        <w:rPr>
          <w:rFonts w:ascii="Times New Roman"/>
        </w:rPr>
        <w:t xml:space="preserve"> </w:t>
      </w:r>
      <w:r>
        <w:t>comprend</w:t>
      </w:r>
      <w:r>
        <w:rPr>
          <w:rFonts w:ascii="Times New Roman"/>
          <w:spacing w:val="-2"/>
        </w:rPr>
        <w:t xml:space="preserve"> </w:t>
      </w:r>
      <w:r>
        <w:t>notamment</w:t>
      </w:r>
      <w:r>
        <w:rPr>
          <w:rFonts w:ascii="Times New Roman"/>
          <w:spacing w:val="-1"/>
        </w:rPr>
        <w:t xml:space="preserve"> </w:t>
      </w:r>
      <w:r>
        <w:rPr>
          <w:spacing w:val="-10"/>
        </w:rPr>
        <w:t>:</w:t>
      </w:r>
    </w:p>
    <w:p w14:paraId="024CD98F" w14:textId="77777777" w:rsidR="00C05DD7" w:rsidRDefault="00447593">
      <w:pPr>
        <w:pStyle w:val="Paragraphedeliste"/>
        <w:numPr>
          <w:ilvl w:val="0"/>
          <w:numId w:val="2"/>
        </w:numPr>
        <w:tabs>
          <w:tab w:val="left" w:pos="1843"/>
        </w:tabs>
        <w:spacing w:before="1" w:line="229" w:lineRule="exact"/>
        <w:ind w:hanging="283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fourniture,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transport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pied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d’œuvre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géotextile,</w:t>
      </w:r>
    </w:p>
    <w:p w14:paraId="5942FC1E" w14:textId="77777777" w:rsidR="00C05DD7" w:rsidRDefault="00447593">
      <w:pPr>
        <w:pStyle w:val="Paragraphedeliste"/>
        <w:numPr>
          <w:ilvl w:val="0"/>
          <w:numId w:val="2"/>
        </w:numPr>
        <w:tabs>
          <w:tab w:val="left" w:pos="1843"/>
        </w:tabs>
        <w:spacing w:line="229" w:lineRule="exact"/>
        <w:ind w:hanging="283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spacing w:val="-2"/>
          <w:sz w:val="20"/>
        </w:rPr>
        <w:t>découpe,</w:t>
      </w:r>
    </w:p>
    <w:p w14:paraId="79CEFB71" w14:textId="77777777" w:rsidR="00C05DD7" w:rsidRDefault="00447593">
      <w:pPr>
        <w:pStyle w:val="Paragraphedeliste"/>
        <w:numPr>
          <w:ilvl w:val="0"/>
          <w:numId w:val="2"/>
        </w:numPr>
        <w:tabs>
          <w:tab w:val="left" w:pos="1841"/>
          <w:tab w:val="left" w:pos="1843"/>
        </w:tabs>
        <w:ind w:right="2120"/>
        <w:jc w:val="both"/>
        <w:rPr>
          <w:sz w:val="20"/>
        </w:rPr>
      </w:pPr>
      <w:proofErr w:type="gramStart"/>
      <w:r>
        <w:rPr>
          <w:sz w:val="20"/>
        </w:rPr>
        <w:t>la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réalisation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joints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recouvrement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sz w:val="20"/>
        </w:rPr>
        <w:t>agraphages</w:t>
      </w:r>
      <w:proofErr w:type="spell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surface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supplémentaire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recouvrements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incluse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prix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unitaire),</w:t>
      </w:r>
    </w:p>
    <w:p w14:paraId="14910827" w14:textId="77777777" w:rsidR="00C05DD7" w:rsidRDefault="00447593">
      <w:pPr>
        <w:pStyle w:val="Paragraphedeliste"/>
        <w:numPr>
          <w:ilvl w:val="0"/>
          <w:numId w:val="2"/>
        </w:numPr>
        <w:tabs>
          <w:tab w:val="left" w:pos="1841"/>
        </w:tabs>
        <w:spacing w:before="2"/>
        <w:ind w:left="1841" w:hanging="282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chutes,</w:t>
      </w:r>
    </w:p>
    <w:p w14:paraId="1AF27B70" w14:textId="77777777" w:rsidR="00C05DD7" w:rsidRDefault="00447593">
      <w:pPr>
        <w:pStyle w:val="Paragraphedeliste"/>
        <w:numPr>
          <w:ilvl w:val="0"/>
          <w:numId w:val="2"/>
        </w:numPr>
        <w:tabs>
          <w:tab w:val="left" w:pos="1841"/>
        </w:tabs>
        <w:ind w:left="1841" w:hanging="282"/>
        <w:jc w:val="both"/>
        <w:rPr>
          <w:sz w:val="20"/>
        </w:rPr>
      </w:pPr>
      <w:proofErr w:type="gramStart"/>
      <w:r>
        <w:rPr>
          <w:sz w:val="20"/>
        </w:rPr>
        <w:t>les</w:t>
      </w:r>
      <w:proofErr w:type="gramEnd"/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pacing w:val="-2"/>
          <w:sz w:val="20"/>
        </w:rPr>
        <w:t>contrôle.</w:t>
      </w:r>
    </w:p>
    <w:p w14:paraId="63764529" w14:textId="77777777" w:rsidR="00C05DD7" w:rsidRDefault="00447593">
      <w:pPr>
        <w:pStyle w:val="Corpsdetexte"/>
        <w:spacing w:before="228"/>
        <w:ind w:left="1559" w:right="2119"/>
        <w:jc w:val="both"/>
      </w:pPr>
      <w:r>
        <w:t>Par</w:t>
      </w:r>
      <w:r>
        <w:rPr>
          <w:rFonts w:ascii="Times New Roman" w:hAnsi="Times New Roman"/>
        </w:rPr>
        <w:t xml:space="preserve"> </w:t>
      </w:r>
      <w:r>
        <w:t>convention,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quantité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prendre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compte</w:t>
      </w:r>
      <w:r>
        <w:rPr>
          <w:rFonts w:ascii="Times New Roman" w:hAnsi="Times New Roman"/>
        </w:rPr>
        <w:t xml:space="preserve"> </w:t>
      </w:r>
      <w:r>
        <w:t>est</w:t>
      </w:r>
      <w:r>
        <w:rPr>
          <w:rFonts w:ascii="Times New Roman" w:hAnsi="Times New Roman"/>
        </w:rPr>
        <w:t xml:space="preserve"> </w:t>
      </w:r>
      <w:r>
        <w:t>issue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validés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métrés</w:t>
      </w:r>
      <w:r>
        <w:rPr>
          <w:rFonts w:ascii="Times New Roman" w:hAnsi="Times New Roman"/>
        </w:rPr>
        <w:t xml:space="preserve"> </w:t>
      </w:r>
      <w:r>
        <w:t>seront</w:t>
      </w:r>
      <w:r>
        <w:rPr>
          <w:rFonts w:ascii="Times New Roman" w:hAnsi="Times New Roman"/>
        </w:rPr>
        <w:t xml:space="preserve"> </w:t>
      </w:r>
      <w:r>
        <w:t>effectués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d’exécution.</w:t>
      </w:r>
    </w:p>
    <w:p w14:paraId="4B482F0E" w14:textId="77777777" w:rsidR="00C05DD7" w:rsidRDefault="00C05DD7">
      <w:pPr>
        <w:pStyle w:val="Corpsdetexte"/>
        <w:spacing w:before="2"/>
      </w:pPr>
    </w:p>
    <w:p w14:paraId="2B41FAE9" w14:textId="77777777" w:rsidR="00C05DD7" w:rsidRDefault="00447593">
      <w:pPr>
        <w:pStyle w:val="Titre5"/>
        <w:ind w:left="1559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rPr>
          <w:spacing w:val="-4"/>
        </w:rPr>
        <w:t>CARRE</w:t>
      </w:r>
    </w:p>
    <w:p w14:paraId="1D4399C8" w14:textId="77777777" w:rsidR="00C05DD7" w:rsidRDefault="00C05DD7">
      <w:pPr>
        <w:pStyle w:val="Titre5"/>
        <w:sectPr w:rsidR="00C05DD7">
          <w:type w:val="continuous"/>
          <w:pgSz w:w="11900" w:h="16840"/>
          <w:pgMar w:top="580" w:right="708" w:bottom="280" w:left="708" w:header="715" w:footer="932" w:gutter="0"/>
          <w:cols w:space="720"/>
        </w:sectPr>
      </w:pPr>
    </w:p>
    <w:p w14:paraId="456F5F07" w14:textId="77777777" w:rsidR="00C05DD7" w:rsidRDefault="00C05DD7">
      <w:pPr>
        <w:pStyle w:val="Corpsdetexte"/>
        <w:spacing w:before="10"/>
        <w:rPr>
          <w:rFonts w:ascii="Arial"/>
          <w:b/>
          <w:sz w:val="8"/>
        </w:rPr>
      </w:pPr>
    </w:p>
    <w:p w14:paraId="5C9D736C" w14:textId="77777777" w:rsidR="00C05DD7" w:rsidRDefault="00C05DD7">
      <w:pPr>
        <w:pStyle w:val="Corpsdetexte"/>
        <w:rPr>
          <w:rFonts w:ascii="Arial"/>
          <w:b/>
          <w:sz w:val="8"/>
        </w:rPr>
        <w:sectPr w:rsidR="00C05DD7">
          <w:pgSz w:w="11900" w:h="16840"/>
          <w:pgMar w:top="1160" w:right="708" w:bottom="1120" w:left="708" w:header="715" w:footer="932" w:gutter="0"/>
          <w:cols w:space="720"/>
        </w:sectPr>
      </w:pPr>
    </w:p>
    <w:p w14:paraId="1F61D4F2" w14:textId="77777777" w:rsidR="00C05DD7" w:rsidRDefault="00447593">
      <w:pPr>
        <w:pStyle w:val="Titre6"/>
        <w:spacing w:before="201"/>
        <w:ind w:right="-4" w:hanging="128"/>
      </w:pPr>
      <w:r>
        <w:rPr>
          <w:noProof/>
        </w:rPr>
        <mc:AlternateContent>
          <mc:Choice Requires="wpg">
            <w:drawing>
              <wp:anchor distT="0" distB="0" distL="0" distR="0" simplePos="0" relativeHeight="487007744" behindDoc="1" locked="0" layoutInCell="1" allowOverlap="1" wp14:anchorId="7A911BC9" wp14:editId="2BE3DB57">
                <wp:simplePos x="0" y="0"/>
                <wp:positionH relativeFrom="page">
                  <wp:posOffset>649223</wp:posOffset>
                </wp:positionH>
                <wp:positionV relativeFrom="page">
                  <wp:posOffset>793742</wp:posOffset>
                </wp:positionV>
                <wp:extent cx="6300470" cy="9469120"/>
                <wp:effectExtent l="0" t="0" r="0" b="0"/>
                <wp:wrapNone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0470" cy="9469120"/>
                          <a:chOff x="0" y="0"/>
                          <a:chExt cx="6300470" cy="9469120"/>
                        </a:xfrm>
                      </wpg:grpSpPr>
                      <pic:pic xmlns:pic="http://schemas.openxmlformats.org/drawingml/2006/picture">
                        <pic:nvPicPr>
                          <pic:cNvPr id="166" name="Image 16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4793" y="9179340"/>
                            <a:ext cx="1030206" cy="289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7" name="Graphic 167"/>
                        <wps:cNvSpPr/>
                        <wps:spPr>
                          <a:xfrm>
                            <a:off x="67055" y="6337"/>
                            <a:ext cx="6126480" cy="585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585470">
                                <a:moveTo>
                                  <a:pt x="61264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5215"/>
                                </a:lnTo>
                                <a:lnTo>
                                  <a:pt x="6126479" y="585215"/>
                                </a:lnTo>
                                <a:lnTo>
                                  <a:pt x="61264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F2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65531" y="6349"/>
                            <a:ext cx="6126480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 h="9170035">
                                <a:moveTo>
                                  <a:pt x="0" y="9169907"/>
                                </a:moveTo>
                                <a:lnTo>
                                  <a:pt x="6126479" y="9169907"/>
                                </a:lnTo>
                                <a:lnTo>
                                  <a:pt x="612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6990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691895" y="6337"/>
                            <a:ext cx="4505325" cy="917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05325" h="9170035">
                                <a:moveTo>
                                  <a:pt x="0" y="0"/>
                                </a:moveTo>
                                <a:lnTo>
                                  <a:pt x="0" y="9169919"/>
                                </a:lnTo>
                              </a:path>
                              <a:path w="4505325" h="9170035">
                                <a:moveTo>
                                  <a:pt x="4504943" y="0"/>
                                </a:moveTo>
                                <a:lnTo>
                                  <a:pt x="4504943" y="9169919"/>
                                </a:lnTo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65531" y="590029"/>
                            <a:ext cx="61264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6480">
                                <a:moveTo>
                                  <a:pt x="0" y="0"/>
                                </a:moveTo>
                                <a:lnTo>
                                  <a:pt x="6126479" y="0"/>
                                </a:lnTo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1" name="Image 17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956"/>
                            <a:ext cx="804671" cy="3291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" name="Image 17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1895" y="145052"/>
                            <a:ext cx="4501895" cy="313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3" name="Image 17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14544" y="68852"/>
                            <a:ext cx="1185671" cy="490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4" name="Image 174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906" y="675588"/>
                            <a:ext cx="271139" cy="942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E8E341A" id="Group 165" o:spid="_x0000_s1026" style="position:absolute;margin-left:51.1pt;margin-top:62.5pt;width:496.1pt;height:745.6pt;z-index:-16308736;mso-wrap-distance-left:0;mso-wrap-distance-right:0;mso-position-horizontal-relative:page;mso-position-vertical-relative:page" coordsize="63004,9469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">
                <v:shape id="Image 166" o:spid="_x0000_s1027" type="#_x0000_t75" style="position:absolute;left:32247;top:91793;width:10302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">
                  <v:imagedata r:id="rId32" o:title=""/>
                </v:shape>
                <v:shape id="Graphic 167" o:spid="_x0000_s1028" style="position:absolute;left:670;top:63;width:61265;height:5855;visibility:visible;mso-wrap-style:square;v-text-anchor:top" coordsize="6126480,585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" path="m6126479,l,,,585215r6126479,l6126479,xe" fillcolor="#f2f2f2" stroked="f">
                  <v:path arrowok="t"/>
                </v:shape>
                <v:shape id="Graphic 168" o:spid="_x0000_s1029" style="position:absolute;left:655;top:63;width:61265;height:91700;visibility:visible;mso-wrap-style:square;v-text-anchor:top" coordsize="6126480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" path="m,9169907r6126479,l6126479,,,,,9169907xe" filled="f" strokeweight=".35275mm">
                  <v:path arrowok="t"/>
                </v:shape>
                <v:shape id="Graphic 169" o:spid="_x0000_s1030" style="position:absolute;left:6918;top:63;width:45054;height:91700;visibility:visible;mso-wrap-style:square;v-text-anchor:top" coordsize="4505325,917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" path="m,l,9169919em4504943,r,9169919e" filled="f" strokeweight=".26456mm">
                  <v:path arrowok="t"/>
                </v:shape>
                <v:shape id="Graphic 170" o:spid="_x0000_s1031" style="position:absolute;left:655;top:5900;width:61265;height:12;visibility:visible;mso-wrap-style:square;v-text-anchor:top" coordsize="61264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" path="m,l6126479,e" filled="f" strokeweight=".35275mm">
                  <v:path arrowok="t"/>
                </v:shape>
                <v:shape id="Image 171" o:spid="_x0000_s1032" type="#_x0000_t75" style="position:absolute;top:1389;width:8046;height:3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">
                  <v:imagedata r:id="rId33" o:title=""/>
                </v:shape>
                <v:shape id="Image 172" o:spid="_x0000_s1033" type="#_x0000_t75" style="position:absolute;left:6918;top:1450;width:45019;height:31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">
                  <v:imagedata r:id="rId34" o:title=""/>
                </v:shape>
                <v:shape id="Image 173" o:spid="_x0000_s1034" type="#_x0000_t75" style="position:absolute;left:51145;top:688;width:11857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">
                  <v:imagedata r:id="rId35" o:title=""/>
                </v:shape>
                <v:shape id="Image 174" o:spid="_x0000_s1035" type="#_x0000_t75" style="position:absolute;left:2439;top:6755;width:2711;height:9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">
                  <v:imagedata r:id="rId72" o:title=""/>
                </v:shape>
                <w10:wrap anchorx="page" anchory="page"/>
              </v:group>
            </w:pict>
          </mc:Fallback>
        </mc:AlternateContent>
      </w:r>
      <w:r>
        <w:t>N°</w:t>
      </w:r>
      <w:r>
        <w:rPr>
          <w:rFonts w:ascii="Times New Roman" w:hAnsi="Times New Roman"/>
          <w:b w:val="0"/>
          <w:spacing w:val="-13"/>
        </w:rPr>
        <w:t xml:space="preserve"> </w:t>
      </w:r>
      <w:r>
        <w:t>des</w:t>
      </w:r>
      <w:r>
        <w:rPr>
          <w:rFonts w:ascii="Times New Roman" w:hAnsi="Times New Roman"/>
          <w:b w:val="0"/>
        </w:rPr>
        <w:t xml:space="preserve"> </w:t>
      </w:r>
      <w:r>
        <w:rPr>
          <w:spacing w:val="-4"/>
        </w:rPr>
        <w:t>prix</w:t>
      </w:r>
    </w:p>
    <w:p w14:paraId="0733122C" w14:textId="77777777" w:rsidR="00C05DD7" w:rsidRDefault="00447593">
      <w:pPr>
        <w:pStyle w:val="Titre6"/>
        <w:spacing w:before="213"/>
        <w:ind w:left="233"/>
        <w:jc w:val="center"/>
      </w:pPr>
      <w:r>
        <w:rPr>
          <w:b w:val="0"/>
        </w:rPr>
        <w:br w:type="column"/>
      </w:r>
      <w:r>
        <w:t>Désignation</w:t>
      </w:r>
      <w:r>
        <w:rPr>
          <w:rFonts w:ascii="Times New Roman" w:hAnsi="Times New Roman"/>
          <w:b w:val="0"/>
          <w:spacing w:val="-5"/>
        </w:rPr>
        <w:t xml:space="preserve"> </w:t>
      </w:r>
      <w:r>
        <w:t>des</w:t>
      </w:r>
      <w:r>
        <w:rPr>
          <w:rFonts w:ascii="Times New Roman" w:hAnsi="Times New Roman"/>
          <w:b w:val="0"/>
          <w:spacing w:val="-4"/>
        </w:rPr>
        <w:t xml:space="preserve"> </w:t>
      </w:r>
      <w:r>
        <w:rPr>
          <w:spacing w:val="-2"/>
        </w:rPr>
        <w:t>ouvrages</w:t>
      </w:r>
    </w:p>
    <w:p w14:paraId="4D4CD5AF" w14:textId="353912F0" w:rsidR="00C05DD7" w:rsidRDefault="00C05DD7">
      <w:pPr>
        <w:pStyle w:val="Titre6"/>
        <w:ind w:left="233" w:right="3"/>
        <w:jc w:val="center"/>
      </w:pPr>
    </w:p>
    <w:p w14:paraId="17AE8127" w14:textId="77777777" w:rsidR="00C05DD7" w:rsidRDefault="00C05DD7">
      <w:pPr>
        <w:pStyle w:val="Corpsdetexte"/>
        <w:spacing w:before="94"/>
        <w:rPr>
          <w:rFonts w:ascii="Arial"/>
          <w:b/>
        </w:rPr>
      </w:pPr>
    </w:p>
    <w:p w14:paraId="1C9D8232" w14:textId="77777777" w:rsidR="00C05DD7" w:rsidRDefault="00447593">
      <w:pPr>
        <w:pStyle w:val="Titre6"/>
        <w:spacing w:before="1"/>
        <w:ind w:left="226"/>
        <w:jc w:val="both"/>
      </w:pPr>
      <w:r>
        <w:t>Béton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C30/37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pour</w:t>
      </w:r>
      <w:r>
        <w:rPr>
          <w:rFonts w:ascii="Times New Roman" w:hAnsi="Times New Roman"/>
          <w:b w:val="0"/>
        </w:rPr>
        <w:t xml:space="preserve"> </w:t>
      </w:r>
      <w:r>
        <w:t>Échancrures,</w:t>
      </w:r>
      <w:r>
        <w:rPr>
          <w:rFonts w:ascii="Times New Roman" w:hAnsi="Times New Roman"/>
          <w:b w:val="0"/>
          <w:spacing w:val="-1"/>
        </w:rPr>
        <w:t xml:space="preserve"> </w:t>
      </w:r>
      <w:r>
        <w:t>y</w:t>
      </w:r>
      <w:r>
        <w:rPr>
          <w:rFonts w:ascii="Times New Roman" w:hAnsi="Times New Roman"/>
          <w:b w:val="0"/>
          <w:spacing w:val="1"/>
        </w:rPr>
        <w:t xml:space="preserve"> </w:t>
      </w:r>
      <w:r>
        <w:t>compris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Coffrage</w:t>
      </w:r>
      <w:r>
        <w:rPr>
          <w:rFonts w:ascii="Times New Roman" w:hAnsi="Times New Roman"/>
          <w:b w:val="0"/>
          <w:spacing w:val="-2"/>
        </w:rPr>
        <w:t xml:space="preserve"> </w:t>
      </w:r>
      <w:r>
        <w:t>et</w:t>
      </w:r>
      <w:r>
        <w:rPr>
          <w:rFonts w:ascii="Times New Roman" w:hAnsi="Times New Roman"/>
          <w:b w:val="0"/>
          <w:spacing w:val="-1"/>
        </w:rPr>
        <w:t xml:space="preserve"> </w:t>
      </w:r>
      <w:r>
        <w:rPr>
          <w:spacing w:val="-2"/>
        </w:rPr>
        <w:t>Ferraillage</w:t>
      </w:r>
    </w:p>
    <w:p w14:paraId="61988783" w14:textId="77777777" w:rsidR="00C05DD7" w:rsidRDefault="00C05DD7">
      <w:pPr>
        <w:pStyle w:val="Corpsdetexte"/>
        <w:spacing w:before="118"/>
        <w:rPr>
          <w:rFonts w:ascii="Arial"/>
          <w:b/>
        </w:rPr>
      </w:pPr>
    </w:p>
    <w:p w14:paraId="33939424" w14:textId="77777777" w:rsidR="00C05DD7" w:rsidRDefault="00447593">
      <w:pPr>
        <w:pStyle w:val="Corpsdetexte"/>
        <w:ind w:left="262"/>
        <w:jc w:val="both"/>
      </w:pPr>
      <w:r>
        <w:t>Ce</w:t>
      </w:r>
      <w:r>
        <w:rPr>
          <w:rFonts w:ascii="Times New Roman" w:hAnsi="Times New Roman"/>
        </w:rPr>
        <w:t xml:space="preserve"> </w:t>
      </w:r>
      <w:r>
        <w:t>prix</w:t>
      </w:r>
      <w:r>
        <w:rPr>
          <w:rFonts w:ascii="Times New Roman" w:hAnsi="Times New Roman"/>
        </w:rPr>
        <w:t xml:space="preserve"> </w:t>
      </w:r>
      <w:r>
        <w:t>rémunère,</w:t>
      </w:r>
      <w:r>
        <w:rPr>
          <w:rFonts w:ascii="Times New Roman" w:hAnsi="Times New Roman"/>
        </w:rPr>
        <w:t xml:space="preserve"> </w:t>
      </w:r>
      <w:r>
        <w:t>au</w:t>
      </w:r>
      <w:r>
        <w:rPr>
          <w:rFonts w:ascii="Times New Roman" w:hAnsi="Times New Roman"/>
        </w:rPr>
        <w:t xml:space="preserve"> </w:t>
      </w:r>
      <w:r>
        <w:t>mètre</w:t>
      </w:r>
      <w:r>
        <w:rPr>
          <w:rFonts w:ascii="Times New Roman" w:hAnsi="Times New Roman"/>
        </w:rPr>
        <w:t xml:space="preserve"> </w:t>
      </w:r>
      <w:r>
        <w:t>cube</w:t>
      </w:r>
      <w:r>
        <w:rPr>
          <w:rFonts w:ascii="Times New Roman" w:hAnsi="Times New Roman"/>
        </w:rPr>
        <w:t xml:space="preserve"> </w:t>
      </w:r>
      <w:r>
        <w:t>(m³),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fourniture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mise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œuvre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  <w:spacing w:val="-12"/>
        </w:rPr>
        <w:t xml:space="preserve"> </w:t>
      </w:r>
      <w:r>
        <w:t>de</w:t>
      </w:r>
      <w:r>
        <w:rPr>
          <w:rFonts w:ascii="Times New Roman" w:hAnsi="Times New Roman"/>
          <w:spacing w:val="-9"/>
        </w:rPr>
        <w:t xml:space="preserve"> </w:t>
      </w:r>
      <w:r>
        <w:t>classe</w:t>
      </w:r>
      <w:r>
        <w:rPr>
          <w:rFonts w:ascii="Times New Roman" w:hAnsi="Times New Roman"/>
          <w:spacing w:val="-12"/>
        </w:rPr>
        <w:t xml:space="preserve"> </w:t>
      </w:r>
      <w:r>
        <w:t>C30/37,</w:t>
      </w:r>
      <w:r>
        <w:rPr>
          <w:rFonts w:ascii="Times New Roman" w:hAnsi="Times New Roman"/>
          <w:spacing w:val="-11"/>
        </w:rPr>
        <w:t xml:space="preserve"> </w:t>
      </w:r>
      <w:r>
        <w:t>destiné</w:t>
      </w:r>
      <w:r>
        <w:rPr>
          <w:rFonts w:ascii="Times New Roman" w:hAnsi="Times New Roman"/>
          <w:spacing w:val="-9"/>
        </w:rPr>
        <w:t xml:space="preserve"> </w:t>
      </w:r>
      <w:r>
        <w:t>à</w:t>
      </w:r>
      <w:r>
        <w:rPr>
          <w:rFonts w:ascii="Times New Roman" w:hAnsi="Times New Roman"/>
          <w:spacing w:val="-12"/>
        </w:rPr>
        <w:t xml:space="preserve"> </w:t>
      </w:r>
      <w:r>
        <w:t>la</w:t>
      </w:r>
      <w:r>
        <w:rPr>
          <w:rFonts w:ascii="Times New Roman" w:hAnsi="Times New Roman"/>
          <w:spacing w:val="-12"/>
        </w:rPr>
        <w:t xml:space="preserve"> </w:t>
      </w:r>
      <w:r>
        <w:t>réalisation</w:t>
      </w:r>
      <w:r>
        <w:rPr>
          <w:rFonts w:ascii="Times New Roman" w:hAnsi="Times New Roman"/>
          <w:spacing w:val="-12"/>
        </w:rPr>
        <w:t xml:space="preserve"> </w:t>
      </w:r>
      <w:r>
        <w:t>des</w:t>
      </w:r>
      <w:r>
        <w:rPr>
          <w:rFonts w:ascii="Times New Roman" w:hAnsi="Times New Roman"/>
          <w:spacing w:val="-8"/>
        </w:rPr>
        <w:t xml:space="preserve"> </w:t>
      </w:r>
      <w:r>
        <w:t>échancrures</w:t>
      </w:r>
      <w:r>
        <w:rPr>
          <w:rFonts w:ascii="Times New Roman" w:hAnsi="Times New Roman"/>
          <w:spacing w:val="-10"/>
        </w:rPr>
        <w:t xml:space="preserve"> </w:t>
      </w:r>
      <w:r>
        <w:t>sur</w:t>
      </w:r>
      <w:r>
        <w:rPr>
          <w:rFonts w:ascii="Times New Roman" w:hAnsi="Times New Roman"/>
          <w:spacing w:val="-10"/>
        </w:rPr>
        <w:t xml:space="preserve"> </w:t>
      </w:r>
      <w:r>
        <w:t>les</w:t>
      </w:r>
      <w:r>
        <w:rPr>
          <w:rFonts w:ascii="Times New Roman" w:hAnsi="Times New Roman"/>
          <w:spacing w:val="-10"/>
        </w:rPr>
        <w:t xml:space="preserve"> </w:t>
      </w:r>
      <w:r>
        <w:t>seuils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passe</w:t>
      </w:r>
      <w:r>
        <w:rPr>
          <w:rFonts w:ascii="Times New Roman" w:hAnsi="Times New Roman"/>
        </w:rPr>
        <w:t xml:space="preserve"> </w:t>
      </w:r>
      <w:r>
        <w:t>à</w:t>
      </w:r>
      <w:r>
        <w:rPr>
          <w:rFonts w:ascii="Times New Roman" w:hAnsi="Times New Roman"/>
        </w:rPr>
        <w:t xml:space="preserve"> </w:t>
      </w:r>
      <w:r>
        <w:t>poissons,</w:t>
      </w:r>
      <w:r>
        <w:rPr>
          <w:rFonts w:ascii="Times New Roman" w:hAnsi="Times New Roman"/>
        </w:rPr>
        <w:t xml:space="preserve"> </w:t>
      </w:r>
      <w:r>
        <w:t>conformément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prescriptions</w:t>
      </w:r>
      <w:r>
        <w:rPr>
          <w:rFonts w:ascii="Times New Roman" w:hAnsi="Times New Roman"/>
        </w:rPr>
        <w:t xml:space="preserve"> </w:t>
      </w:r>
      <w:r>
        <w:t>du</w:t>
      </w:r>
      <w:r>
        <w:rPr>
          <w:rFonts w:ascii="Times New Roman" w:hAnsi="Times New Roman"/>
        </w:rPr>
        <w:t xml:space="preserve"> </w:t>
      </w:r>
      <w:r>
        <w:t>CCTP</w:t>
      </w:r>
      <w:r>
        <w:rPr>
          <w:rFonts w:ascii="Times New Roman" w:hAnsi="Times New Roman"/>
        </w:rPr>
        <w:t xml:space="preserve"> </w:t>
      </w:r>
      <w:r>
        <w:t>et</w:t>
      </w:r>
      <w:r>
        <w:rPr>
          <w:rFonts w:ascii="Times New Roman" w:hAnsi="Times New Roman"/>
        </w:rPr>
        <w:t xml:space="preserve"> </w:t>
      </w:r>
      <w:r>
        <w:t>aux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d’Œuvre.</w:t>
      </w:r>
    </w:p>
    <w:p w14:paraId="3FA703F7" w14:textId="77777777" w:rsidR="00C05DD7" w:rsidRDefault="00C05DD7">
      <w:pPr>
        <w:pStyle w:val="Corpsdetexte"/>
        <w:spacing w:before="2"/>
      </w:pPr>
    </w:p>
    <w:p w14:paraId="0550013C" w14:textId="77777777" w:rsidR="00C05DD7" w:rsidRDefault="00447593">
      <w:pPr>
        <w:pStyle w:val="Corpsdetexte"/>
        <w:ind w:left="262"/>
        <w:jc w:val="both"/>
      </w:pPr>
      <w:r>
        <w:t>Le</w:t>
      </w:r>
      <w:r>
        <w:rPr>
          <w:rFonts w:ascii="Times New Roman" w:hAnsi="Times New Roman"/>
          <w:spacing w:val="-4"/>
        </w:rPr>
        <w:t xml:space="preserve"> </w:t>
      </w:r>
      <w:r>
        <w:t>prix</w:t>
      </w:r>
      <w:r>
        <w:rPr>
          <w:rFonts w:ascii="Times New Roman" w:hAnsi="Times New Roman"/>
          <w:spacing w:val="-2"/>
        </w:rPr>
        <w:t xml:space="preserve"> </w:t>
      </w:r>
      <w:r>
        <w:t>comprend</w:t>
      </w:r>
      <w:r>
        <w:rPr>
          <w:rFonts w:ascii="Times New Roman" w:hAnsi="Times New Roman"/>
          <w:spacing w:val="-3"/>
        </w:rPr>
        <w:t xml:space="preserve"> </w:t>
      </w:r>
      <w:r>
        <w:t>toutes</w:t>
      </w:r>
      <w:r>
        <w:rPr>
          <w:rFonts w:ascii="Times New Roman" w:hAnsi="Times New Roman"/>
          <w:spacing w:val="-2"/>
        </w:rPr>
        <w:t xml:space="preserve"> </w:t>
      </w:r>
      <w:r>
        <w:t>sujétions,</w:t>
      </w:r>
      <w:r>
        <w:rPr>
          <w:rFonts w:ascii="Times New Roman" w:hAnsi="Times New Roman"/>
          <w:spacing w:val="-1"/>
        </w:rPr>
        <w:t xml:space="preserve"> </w:t>
      </w:r>
      <w:r>
        <w:t>notamment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10"/>
        </w:rPr>
        <w:t>:</w:t>
      </w:r>
    </w:p>
    <w:p w14:paraId="694C20DA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229"/>
        <w:ind w:right="2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C30/37,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classe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d’exposition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exigences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(XC4,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XF2,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autres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DCE).</w:t>
      </w:r>
    </w:p>
    <w:p w14:paraId="28954508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5" w:line="235" w:lineRule="auto"/>
        <w:ind w:right="1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place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coffrage,</w:t>
      </w:r>
      <w:r>
        <w:rPr>
          <w:rFonts w:ascii="Times New Roman" w:hAnsi="Times New Roman"/>
          <w:spacing w:val="-11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traitement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spécifique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pour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garantir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qualité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finition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précisée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CCTP.</w:t>
      </w:r>
    </w:p>
    <w:p w14:paraId="018604B9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7" w:line="235" w:lineRule="auto"/>
        <w:ind w:right="1" w:hanging="360"/>
        <w:rPr>
          <w:sz w:val="20"/>
        </w:rPr>
      </w:pP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fourniture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l’armature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passive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(ferraillage),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y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compris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façonnage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assemblage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selon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plans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d’exécution.</w:t>
      </w:r>
    </w:p>
    <w:p w14:paraId="0D6FE542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7" w:line="235" w:lineRule="auto"/>
        <w:ind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dispositifs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d’ancrage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liaison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avec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25"/>
          <w:sz w:val="20"/>
        </w:rPr>
        <w:t xml:space="preserve"> </w:t>
      </w:r>
      <w:r>
        <w:rPr>
          <w:sz w:val="20"/>
        </w:rPr>
        <w:t>ouvrages</w:t>
      </w:r>
      <w:r>
        <w:rPr>
          <w:rFonts w:ascii="Times New Roman" w:hAnsi="Times New Roman"/>
          <w:spacing w:val="23"/>
          <w:sz w:val="20"/>
        </w:rPr>
        <w:t xml:space="preserve"> </w:t>
      </w:r>
      <w:r>
        <w:rPr>
          <w:sz w:val="20"/>
        </w:rPr>
        <w:t>existants,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conformément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aux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prescriptions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phase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EXE.</w:t>
      </w:r>
    </w:p>
    <w:p w14:paraId="18BAC35C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4"/>
        <w:ind w:right="1" w:hanging="360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contrôles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conformité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les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matériaux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(béton,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acier)</w:t>
      </w:r>
      <w:r>
        <w:rPr>
          <w:rFonts w:ascii="Times New Roman" w:hAnsi="Times New Roman"/>
          <w:spacing w:val="27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26"/>
          <w:sz w:val="20"/>
        </w:rPr>
        <w:t xml:space="preserve"> </w:t>
      </w:r>
      <w:r>
        <w:rPr>
          <w:sz w:val="20"/>
        </w:rPr>
        <w:t>sur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l’exécution.</w:t>
      </w:r>
    </w:p>
    <w:p w14:paraId="4FE5701C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4" w:line="235" w:lineRule="auto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opérations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vibration,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cure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protection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du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béton</w:t>
      </w:r>
      <w:r>
        <w:rPr>
          <w:rFonts w:ascii="Times New Roman" w:hAnsi="Times New Roman"/>
          <w:spacing w:val="40"/>
          <w:sz w:val="20"/>
        </w:rPr>
        <w:t xml:space="preserve"> </w:t>
      </w:r>
      <w:r>
        <w:rPr>
          <w:sz w:val="20"/>
        </w:rPr>
        <w:t>jusqu’à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atteinte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caractéristiques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mécaniques.</w:t>
      </w:r>
    </w:p>
    <w:p w14:paraId="300AAF89" w14:textId="77777777" w:rsidR="00C05DD7" w:rsidRDefault="00447593">
      <w:pPr>
        <w:pStyle w:val="Paragraphedeliste"/>
        <w:numPr>
          <w:ilvl w:val="0"/>
          <w:numId w:val="1"/>
        </w:numPr>
        <w:tabs>
          <w:tab w:val="left" w:pos="982"/>
        </w:tabs>
        <w:spacing w:before="7" w:line="235" w:lineRule="auto"/>
        <w:rPr>
          <w:sz w:val="20"/>
        </w:rPr>
      </w:pPr>
      <w:r>
        <w:rPr>
          <w:sz w:val="20"/>
        </w:rPr>
        <w:t>Les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sujétions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d’accès,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d’approvisionnement,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d’épuisement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et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sz w:val="20"/>
        </w:rPr>
        <w:t>mise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œuvre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milieu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contraint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ou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immergée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nécessaire.</w:t>
      </w:r>
    </w:p>
    <w:p w14:paraId="24FCF655" w14:textId="77777777" w:rsidR="00C05DD7" w:rsidRDefault="00C05DD7">
      <w:pPr>
        <w:pStyle w:val="Corpsdetexte"/>
        <w:spacing w:before="3"/>
      </w:pPr>
    </w:p>
    <w:p w14:paraId="1782F35F" w14:textId="77777777" w:rsidR="00C05DD7" w:rsidRDefault="00447593">
      <w:pPr>
        <w:pStyle w:val="Corpsdetexte"/>
        <w:ind w:left="262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quantités</w:t>
      </w:r>
      <w:r>
        <w:rPr>
          <w:rFonts w:ascii="Times New Roman" w:hAnsi="Times New Roman"/>
        </w:rPr>
        <w:t xml:space="preserve"> </w:t>
      </w:r>
      <w:r>
        <w:t>rémunérées</w:t>
      </w:r>
      <w:r>
        <w:rPr>
          <w:rFonts w:ascii="Times New Roman" w:hAnsi="Times New Roman"/>
        </w:rPr>
        <w:t xml:space="preserve"> </w:t>
      </w:r>
      <w:r>
        <w:t>sont</w:t>
      </w:r>
      <w:r>
        <w:rPr>
          <w:rFonts w:ascii="Times New Roman" w:hAnsi="Times New Roman"/>
        </w:rPr>
        <w:t xml:space="preserve"> </w:t>
      </w:r>
      <w:r>
        <w:t>déterminées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métré</w:t>
      </w:r>
      <w:r>
        <w:rPr>
          <w:rFonts w:ascii="Times New Roman" w:hAnsi="Times New Roman"/>
        </w:rPr>
        <w:t xml:space="preserve"> </w:t>
      </w:r>
      <w:r>
        <w:t>sur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plans</w:t>
      </w:r>
      <w:r>
        <w:rPr>
          <w:rFonts w:ascii="Times New Roman" w:hAnsi="Times New Roman"/>
        </w:rPr>
        <w:t xml:space="preserve"> </w:t>
      </w:r>
      <w:r>
        <w:t>d’exécution</w:t>
      </w:r>
      <w:r>
        <w:rPr>
          <w:rFonts w:ascii="Times New Roman" w:hAnsi="Times New Roman"/>
        </w:rPr>
        <w:t xml:space="preserve"> </w:t>
      </w:r>
      <w:r>
        <w:t>visés</w:t>
      </w:r>
      <w:r>
        <w:rPr>
          <w:rFonts w:ascii="Times New Roman" w:hAnsi="Times New Roman"/>
        </w:rPr>
        <w:t xml:space="preserve"> </w:t>
      </w:r>
      <w:r>
        <w:t>par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maître</w:t>
      </w:r>
      <w:r>
        <w:rPr>
          <w:rFonts w:ascii="Times New Roman" w:hAnsi="Times New Roman"/>
        </w:rPr>
        <w:t xml:space="preserve"> </w:t>
      </w:r>
      <w:r>
        <w:t>d’œuvre,</w:t>
      </w:r>
      <w:r>
        <w:rPr>
          <w:rFonts w:ascii="Times New Roman" w:hAnsi="Times New Roman"/>
        </w:rPr>
        <w:t xml:space="preserve"> </w:t>
      </w:r>
      <w:r>
        <w:t>sans</w:t>
      </w:r>
      <w:r>
        <w:rPr>
          <w:rFonts w:ascii="Times New Roman" w:hAnsi="Times New Roman"/>
        </w:rPr>
        <w:t xml:space="preserve"> </w:t>
      </w:r>
      <w:r>
        <w:t>déduction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volumes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fixation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coffrages,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trous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scellement,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armatures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béton</w:t>
      </w:r>
      <w:r>
        <w:rPr>
          <w:rFonts w:ascii="Times New Roman" w:hAnsi="Times New Roman"/>
        </w:rPr>
        <w:t xml:space="preserve"> </w:t>
      </w:r>
      <w:r>
        <w:t>armé.</w:t>
      </w:r>
    </w:p>
    <w:p w14:paraId="15BF4AD9" w14:textId="77777777" w:rsidR="00C05DD7" w:rsidRDefault="00447593">
      <w:pPr>
        <w:pStyle w:val="Titre5"/>
        <w:spacing w:before="230"/>
        <w:jc w:val="both"/>
      </w:pPr>
      <w:r>
        <w:t>LE</w:t>
      </w:r>
      <w:r>
        <w:rPr>
          <w:rFonts w:ascii="Times New Roman"/>
          <w:b w:val="0"/>
          <w:spacing w:val="-1"/>
        </w:rPr>
        <w:t xml:space="preserve"> </w:t>
      </w:r>
      <w:r>
        <w:t>METRE</w:t>
      </w:r>
      <w:r>
        <w:rPr>
          <w:rFonts w:ascii="Times New Roman"/>
          <w:b w:val="0"/>
          <w:spacing w:val="2"/>
        </w:rPr>
        <w:t xml:space="preserve"> </w:t>
      </w:r>
      <w:r>
        <w:t>CUBE</w:t>
      </w:r>
      <w:r>
        <w:rPr>
          <w:rFonts w:ascii="Times New Roman"/>
          <w:b w:val="0"/>
        </w:rPr>
        <w:t xml:space="preserve"> </w:t>
      </w:r>
      <w:r>
        <w:rPr>
          <w:spacing w:val="-10"/>
        </w:rPr>
        <w:t>:</w:t>
      </w:r>
    </w:p>
    <w:p w14:paraId="66A7174F" w14:textId="77777777" w:rsidR="00C05DD7" w:rsidRDefault="00447593">
      <w:pPr>
        <w:pStyle w:val="Titre6"/>
        <w:spacing w:before="93"/>
        <w:ind w:left="394" w:right="477" w:hanging="128"/>
      </w:pPr>
      <w:r>
        <w:rPr>
          <w:b w:val="0"/>
        </w:rPr>
        <w:br w:type="column"/>
      </w:r>
      <w:r>
        <w:t>Prix</w:t>
      </w:r>
      <w:r>
        <w:rPr>
          <w:rFonts w:ascii="Times New Roman"/>
          <w:b w:val="0"/>
          <w:spacing w:val="-13"/>
        </w:rPr>
        <w:t xml:space="preserve"> </w:t>
      </w:r>
      <w:r>
        <w:t>unitaires</w:t>
      </w:r>
      <w:r>
        <w:rPr>
          <w:rFonts w:ascii="Times New Roman"/>
          <w:b w:val="0"/>
        </w:rPr>
        <w:t xml:space="preserve"> </w:t>
      </w:r>
      <w:r>
        <w:t>hors</w:t>
      </w:r>
      <w:r>
        <w:rPr>
          <w:rFonts w:ascii="Times New Roman"/>
          <w:b w:val="0"/>
        </w:rPr>
        <w:t xml:space="preserve"> </w:t>
      </w:r>
      <w:r>
        <w:t>taxes</w:t>
      </w:r>
      <w:r>
        <w:rPr>
          <w:rFonts w:ascii="Times New Roman"/>
          <w:b w:val="0"/>
        </w:rPr>
        <w:t xml:space="preserve"> </w:t>
      </w:r>
      <w:r>
        <w:t>en</w:t>
      </w:r>
      <w:r>
        <w:rPr>
          <w:rFonts w:ascii="Times New Roman"/>
          <w:b w:val="0"/>
        </w:rPr>
        <w:t xml:space="preserve"> </w:t>
      </w:r>
      <w:r>
        <w:t>chiffres</w:t>
      </w:r>
    </w:p>
    <w:sectPr w:rsidR="00C05DD7">
      <w:type w:val="continuous"/>
      <w:pgSz w:w="11900" w:h="16840"/>
      <w:pgMar w:top="580" w:right="708" w:bottom="280" w:left="708" w:header="715" w:footer="932" w:gutter="0"/>
      <w:cols w:num="3" w:space="720" w:equalWidth="0">
        <w:col w:w="1258" w:space="40"/>
        <w:col w:w="7067" w:space="39"/>
        <w:col w:w="20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B7CB" w14:textId="77777777" w:rsidR="00447593" w:rsidRDefault="00447593">
      <w:r>
        <w:separator/>
      </w:r>
    </w:p>
  </w:endnote>
  <w:endnote w:type="continuationSeparator" w:id="0">
    <w:p w14:paraId="61D22637" w14:textId="77777777" w:rsidR="00447593" w:rsidRDefault="0044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15BC" w14:textId="77777777" w:rsidR="00C05DD7" w:rsidRDefault="00447593">
    <w:pPr>
      <w:pStyle w:val="Corpsdetexte"/>
      <w:spacing w:line="14" w:lineRule="auto"/>
    </w:pPr>
    <w:r>
      <w:rPr>
        <w:noProof/>
      </w:rPr>
      <w:drawing>
        <wp:anchor distT="0" distB="0" distL="0" distR="0" simplePos="0" relativeHeight="486998016" behindDoc="1" locked="0" layoutInCell="1" allowOverlap="1" wp14:anchorId="629D6A45" wp14:editId="4C02D5AC">
          <wp:simplePos x="0" y="0"/>
          <wp:positionH relativeFrom="page">
            <wp:posOffset>3797817</wp:posOffset>
          </wp:positionH>
          <wp:positionV relativeFrom="page">
            <wp:posOffset>10046234</wp:posOffset>
          </wp:positionV>
          <wp:extent cx="1030206" cy="292545"/>
          <wp:effectExtent l="0" t="0" r="0" b="0"/>
          <wp:wrapNone/>
          <wp:docPr id="10" name="Image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0206" cy="292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998528" behindDoc="1" locked="0" layoutInCell="1" allowOverlap="1" wp14:anchorId="23CC03F3" wp14:editId="64C03A4C">
              <wp:simplePos x="0" y="0"/>
              <wp:positionH relativeFrom="page">
                <wp:posOffset>702060</wp:posOffset>
              </wp:positionH>
              <wp:positionV relativeFrom="page">
                <wp:posOffset>10035178</wp:posOffset>
              </wp:positionV>
              <wp:extent cx="949325" cy="15367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069DA8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d’ouvrage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CC03F3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55.3pt;margin-top:790.15pt;width:74.75pt;height:12.1pt;z-index:-1631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" filled="f" stroked="f">
              <v:textbox inset="0,0,0,0">
                <w:txbxContent>
                  <w:p w14:paraId="37069DA8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Maître</w:t>
                    </w:r>
                    <w:r>
                      <w:rPr>
                        <w:rFonts w:ascii="Times New Roman" w:hAnsi="Times New Roman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d’ouvrage</w:t>
                    </w:r>
                    <w:r>
                      <w:rPr>
                        <w:rFonts w:ascii="Times New Roman" w:hAns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99040" behindDoc="1" locked="0" layoutInCell="1" allowOverlap="1" wp14:anchorId="3D895837" wp14:editId="590A1151">
              <wp:simplePos x="0" y="0"/>
              <wp:positionH relativeFrom="page">
                <wp:posOffset>2779290</wp:posOffset>
              </wp:positionH>
              <wp:positionV relativeFrom="page">
                <wp:posOffset>10035182</wp:posOffset>
              </wp:positionV>
              <wp:extent cx="947419" cy="15367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741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1CA548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Maîtrise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d’œuvre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895837" id="Textbox 12" o:spid="_x0000_s1029" type="#_x0000_t202" style="position:absolute;margin-left:218.85pt;margin-top:790.15pt;width:74.6pt;height:12.1pt;z-index:-1631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" filled="f" stroked="f">
              <v:textbox inset="0,0,0,0">
                <w:txbxContent>
                  <w:p w14:paraId="541CA548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Maîtrise</w:t>
                    </w:r>
                    <w:r>
                      <w:rPr>
                        <w:rFonts w:ascii="Times New Roman" w:hAnsi="Times New Roman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d’œuvre</w:t>
                    </w:r>
                    <w:r>
                      <w:rPr>
                        <w:rFonts w:ascii="Times New Roman" w:hAns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99552" behindDoc="1" locked="0" layoutInCell="1" allowOverlap="1" wp14:anchorId="72473A5F" wp14:editId="31974892">
              <wp:simplePos x="0" y="0"/>
              <wp:positionH relativeFrom="page">
                <wp:posOffset>6177798</wp:posOffset>
              </wp:positionH>
              <wp:positionV relativeFrom="page">
                <wp:posOffset>10035182</wp:posOffset>
              </wp:positionV>
              <wp:extent cx="598170" cy="2844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284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DF7118" w14:textId="77777777" w:rsidR="00C05DD7" w:rsidRDefault="00447593">
                          <w:pPr>
                            <w:spacing w:before="14"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01/01/2024</w:t>
                          </w:r>
                        </w:p>
                        <w:p w14:paraId="7A027E22" w14:textId="77777777" w:rsidR="00C05DD7" w:rsidRDefault="00447593">
                          <w:pPr>
                            <w:spacing w:line="207" w:lineRule="exact"/>
                            <w:ind w:right="1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Indice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473A5F" id="Textbox 13" o:spid="_x0000_s1030" type="#_x0000_t202" style="position:absolute;margin-left:486.45pt;margin-top:790.15pt;width:47.1pt;height:22.4pt;z-index:-1631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" filled="f" stroked="f">
              <v:textbox inset="0,0,0,0">
                <w:txbxContent>
                  <w:p w14:paraId="3FDF7118" w14:textId="77777777" w:rsidR="00C05DD7" w:rsidRDefault="00447593">
                    <w:pPr>
                      <w:spacing w:before="14"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01/01/2024</w:t>
                    </w:r>
                  </w:p>
                  <w:p w14:paraId="7A027E22" w14:textId="77777777" w:rsidR="00C05DD7" w:rsidRDefault="00447593">
                    <w:pPr>
                      <w:spacing w:line="207" w:lineRule="exact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Indice</w:t>
                    </w:r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277C" w14:textId="77777777" w:rsidR="00C05DD7" w:rsidRDefault="00447593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001088" behindDoc="1" locked="0" layoutInCell="1" allowOverlap="1" wp14:anchorId="31828156" wp14:editId="76A8883F">
              <wp:simplePos x="0" y="0"/>
              <wp:positionH relativeFrom="page">
                <wp:posOffset>708152</wp:posOffset>
              </wp:positionH>
              <wp:positionV relativeFrom="page">
                <wp:posOffset>9962030</wp:posOffset>
              </wp:positionV>
              <wp:extent cx="949325" cy="15367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32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3E3282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Maître</w:t>
                          </w:r>
                          <w:r>
                            <w:rPr>
                              <w:rFonts w:ascii="Times New Roman" w:hAnsi="Times New Roman"/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d’ouvrage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828156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3" type="#_x0000_t202" style="position:absolute;margin-left:55.75pt;margin-top:784.4pt;width:74.75pt;height:12.1pt;z-index:-1631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" filled="f" stroked="f">
              <v:textbox inset="0,0,0,0">
                <w:txbxContent>
                  <w:p w14:paraId="063E3282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Maître</w:t>
                    </w:r>
                    <w:r>
                      <w:rPr>
                        <w:rFonts w:ascii="Times New Roman" w:hAnsi="Times New Roman"/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d’ouvrage</w:t>
                    </w:r>
                    <w:r>
                      <w:rPr>
                        <w:rFonts w:ascii="Times New Roman" w:hAnsi="Times New Roman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01600" behindDoc="1" locked="0" layoutInCell="1" allowOverlap="1" wp14:anchorId="3A7FC815" wp14:editId="532B9662">
              <wp:simplePos x="0" y="0"/>
              <wp:positionH relativeFrom="page">
                <wp:posOffset>2855567</wp:posOffset>
              </wp:positionH>
              <wp:positionV relativeFrom="page">
                <wp:posOffset>9962030</wp:posOffset>
              </wp:positionV>
              <wp:extent cx="947419" cy="15367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7419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380564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Maîtrise</w:t>
                          </w:r>
                          <w:r>
                            <w:rPr>
                              <w:rFonts w:ascii="Times New Roman" w:hAnsi="Times New Roman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d’œuvre</w:t>
                          </w:r>
                          <w:r>
                            <w:rPr>
                              <w:rFonts w:ascii="Times New Roman" w:hAnsi="Times New Roman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7FC815" id="Textbox 22" o:spid="_x0000_s1034" type="#_x0000_t202" style="position:absolute;margin-left:224.85pt;margin-top:784.4pt;width:74.6pt;height:12.1pt;z-index:-1631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" filled="f" stroked="f">
              <v:textbox inset="0,0,0,0">
                <w:txbxContent>
                  <w:p w14:paraId="5C380564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Maîtrise</w:t>
                    </w:r>
                    <w:r>
                      <w:rPr>
                        <w:rFonts w:ascii="Times New Roman" w:hAnsi="Times New Roman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d’œuvre</w:t>
                    </w:r>
                    <w:r>
                      <w:rPr>
                        <w:rFonts w:ascii="Times New Roman" w:hAnsi="Times New Roman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02112" behindDoc="1" locked="0" layoutInCell="1" allowOverlap="1" wp14:anchorId="4A3515C0" wp14:editId="71905305">
              <wp:simplePos x="0" y="0"/>
              <wp:positionH relativeFrom="page">
                <wp:posOffset>6252475</wp:posOffset>
              </wp:positionH>
              <wp:positionV relativeFrom="page">
                <wp:posOffset>9962030</wp:posOffset>
              </wp:positionV>
              <wp:extent cx="598170" cy="15367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2DF378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01/01/2024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3515C0" id="Textbox 23" o:spid="_x0000_s1035" type="#_x0000_t202" style="position:absolute;margin-left:492.3pt;margin-top:784.4pt;width:47.1pt;height:12.1pt;z-index:-1631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" filled="f" stroked="f">
              <v:textbox inset="0,0,0,0">
                <w:txbxContent>
                  <w:p w14:paraId="142DF378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01/01/2024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02624" behindDoc="1" locked="0" layoutInCell="1" allowOverlap="1" wp14:anchorId="48CDD2B7" wp14:editId="1B197F8A">
              <wp:simplePos x="0" y="0"/>
              <wp:positionH relativeFrom="page">
                <wp:posOffset>6423163</wp:posOffset>
              </wp:positionH>
              <wp:positionV relativeFrom="page">
                <wp:posOffset>10224158</wp:posOffset>
              </wp:positionV>
              <wp:extent cx="427355" cy="15367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534F13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Indice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CDD2B7" id="Textbox 24" o:spid="_x0000_s1036" type="#_x0000_t202" style="position:absolute;margin-left:505.75pt;margin-top:805.05pt;width:33.65pt;height:12.1pt;z-index:-1631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" filled="f" stroked="f">
              <v:textbox inset="0,0,0,0">
                <w:txbxContent>
                  <w:p w14:paraId="16534F13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Indice</w:t>
                    </w:r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500D" w14:textId="77777777" w:rsidR="00447593" w:rsidRDefault="00447593">
      <w:r>
        <w:separator/>
      </w:r>
    </w:p>
  </w:footnote>
  <w:footnote w:type="continuationSeparator" w:id="0">
    <w:p w14:paraId="62DB0972" w14:textId="77777777" w:rsidR="00447593" w:rsidRDefault="00447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B408" w14:textId="77777777" w:rsidR="00C05DD7" w:rsidRDefault="00447593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996992" behindDoc="1" locked="0" layoutInCell="1" allowOverlap="1" wp14:anchorId="5DC78AD1" wp14:editId="4B255D33">
              <wp:simplePos x="0" y="0"/>
              <wp:positionH relativeFrom="page">
                <wp:posOffset>731012</wp:posOffset>
              </wp:positionH>
              <wp:positionV relativeFrom="page">
                <wp:posOffset>441221</wp:posOffset>
              </wp:positionV>
              <wp:extent cx="2953385" cy="31305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53385" cy="313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3E886E" w14:textId="77777777" w:rsidR="00C05DD7" w:rsidRDefault="00447593">
                          <w:pPr>
                            <w:pStyle w:val="Corpsdetexte"/>
                            <w:spacing w:before="12"/>
                            <w:ind w:left="20"/>
                          </w:pPr>
                          <w:r>
                            <w:t>PASSE</w:t>
                          </w:r>
                          <w:r>
                            <w:rPr>
                              <w:rFonts w:ascii="Times New Roman"/>
                              <w:spacing w:val="1"/>
                            </w:rPr>
                            <w:t xml:space="preserve"> </w:t>
                          </w:r>
                          <w:r>
                            <w:t>A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t>POISSONS</w:t>
                          </w:r>
                          <w:r>
                            <w:rPr>
                              <w:rFonts w:ascii="Times New Roman"/>
                              <w:spacing w:val="1"/>
                            </w:rPr>
                            <w:t xml:space="preserve"> </w:t>
                          </w:r>
                          <w:r>
                            <w:t>DU</w:t>
                          </w:r>
                          <w:r>
                            <w:rPr>
                              <w:rFonts w:ascii="Times New Roman"/>
                              <w:spacing w:val="2"/>
                            </w:rPr>
                            <w:t xml:space="preserve"> </w:t>
                          </w:r>
                          <w:r>
                            <w:t>BARRAGE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GUETIN</w:t>
                          </w:r>
                        </w:p>
                        <w:p w14:paraId="4604BFC0" w14:textId="77777777" w:rsidR="00C05DD7" w:rsidRDefault="00447593">
                          <w:pPr>
                            <w:pStyle w:val="Corpsdetexte"/>
                            <w:spacing w:before="1"/>
                            <w:ind w:left="20"/>
                          </w:pPr>
                          <w:r>
                            <w:t>B.P.U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BORDEREAU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PRIX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UNITAIRES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C78AD1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57.55pt;margin-top:34.75pt;width:232.55pt;height:24.65pt;z-index:-1631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" filled="f" stroked="f">
              <v:textbox inset="0,0,0,0">
                <w:txbxContent>
                  <w:p w14:paraId="3C3E886E" w14:textId="77777777" w:rsidR="00C05DD7" w:rsidRDefault="00447593">
                    <w:pPr>
                      <w:pStyle w:val="Corpsdetexte"/>
                      <w:spacing w:before="12"/>
                      <w:ind w:left="20"/>
                    </w:pPr>
                    <w:r>
                      <w:t>PASSE</w:t>
                    </w:r>
                    <w:r>
                      <w:rPr>
                        <w:rFonts w:ascii="Times New Roman"/>
                        <w:spacing w:val="1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t>POISSONS</w:t>
                    </w:r>
                    <w:r>
                      <w:rPr>
                        <w:rFonts w:ascii="Times New Roman"/>
                        <w:spacing w:val="1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rFonts w:ascii="Times New Roman"/>
                        <w:spacing w:val="2"/>
                      </w:rPr>
                      <w:t xml:space="preserve"> </w:t>
                    </w:r>
                    <w:r>
                      <w:t>BARRAGE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GUETIN</w:t>
                    </w:r>
                  </w:p>
                  <w:p w14:paraId="4604BFC0" w14:textId="77777777" w:rsidR="00C05DD7" w:rsidRDefault="00447593">
                    <w:pPr>
                      <w:pStyle w:val="Corpsdetexte"/>
                      <w:spacing w:before="1"/>
                      <w:ind w:left="20"/>
                    </w:pPr>
                    <w:r>
                      <w:t>B.P.U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BORDEREAU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PRIX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UNITAIRES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97504" behindDoc="1" locked="0" layoutInCell="1" allowOverlap="1" wp14:anchorId="73754F3B" wp14:editId="766D853D">
              <wp:simplePos x="0" y="0"/>
              <wp:positionH relativeFrom="page">
                <wp:posOffset>6138170</wp:posOffset>
              </wp:positionH>
              <wp:positionV relativeFrom="page">
                <wp:posOffset>520838</wp:posOffset>
              </wp:positionV>
              <wp:extent cx="694055" cy="1536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405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C7ACFE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PAGE:</w:t>
                          </w:r>
                          <w:proofErr w:type="gramEnd"/>
                          <w:r>
                            <w:rPr>
                              <w:rFonts w:ascii="Times New Roman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754F3B" id="Textbox 9" o:spid="_x0000_s1027" type="#_x0000_t202" style="position:absolute;margin-left:483.3pt;margin-top:41pt;width:54.65pt;height:12.1pt;z-index:-1631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" filled="f" stroked="f">
              <v:textbox inset="0,0,0,0">
                <w:txbxContent>
                  <w:p w14:paraId="1FC7ACFE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PAGE:</w:t>
                    </w:r>
                    <w:proofErr w:type="gramEnd"/>
                    <w:r>
                      <w:rPr>
                        <w:rFonts w:ascii="Times New Roman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20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F9B43" w14:textId="77777777" w:rsidR="00C05DD7" w:rsidRDefault="00447593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000064" behindDoc="1" locked="0" layoutInCell="1" allowOverlap="1" wp14:anchorId="13C7DED6" wp14:editId="75BC6A64">
              <wp:simplePos x="0" y="0"/>
              <wp:positionH relativeFrom="page">
                <wp:posOffset>685292</wp:posOffset>
              </wp:positionH>
              <wp:positionV relativeFrom="page">
                <wp:posOffset>441221</wp:posOffset>
              </wp:positionV>
              <wp:extent cx="2642870" cy="31305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42870" cy="313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6E6B4E" w14:textId="77777777" w:rsidR="00C05DD7" w:rsidRDefault="0044759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Erreur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!</w:t>
                          </w:r>
                          <w:r>
                            <w:rPr>
                              <w:rFonts w:ascii="Times New Roman"/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Source</w:t>
                          </w:r>
                          <w:r>
                            <w:rPr>
                              <w:rFonts w:ascii="Times New Roman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du</w:t>
                          </w:r>
                          <w:r>
                            <w:rPr>
                              <w:rFonts w:asci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renvoi</w:t>
                          </w:r>
                          <w:r>
                            <w:rPr>
                              <w:rFonts w:ascii="Times New Roman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>introuvable.</w:t>
                          </w:r>
                        </w:p>
                        <w:p w14:paraId="44175D69" w14:textId="77777777" w:rsidR="00C05DD7" w:rsidRDefault="00447593">
                          <w:pPr>
                            <w:pStyle w:val="Corpsdetexte"/>
                            <w:spacing w:before="1"/>
                            <w:ind w:left="20"/>
                          </w:pPr>
                          <w:r>
                            <w:t>B.P.U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2"/>
                            </w:rPr>
                            <w:t xml:space="preserve"> </w:t>
                          </w:r>
                          <w:r>
                            <w:t>BORDEREAU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</w:rPr>
                            <w:t xml:space="preserve"> </w:t>
                          </w:r>
                          <w:r>
                            <w:t>PRIX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UNITAIRES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C7DED6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1" type="#_x0000_t202" style="position:absolute;margin-left:53.95pt;margin-top:34.75pt;width:208.1pt;height:24.65pt;z-index:-1631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" filled="f" stroked="f">
              <v:textbox inset="0,0,0,0">
                <w:txbxContent>
                  <w:p w14:paraId="416E6B4E" w14:textId="77777777" w:rsidR="00C05DD7" w:rsidRDefault="00447593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Erreur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!</w:t>
                    </w:r>
                    <w:r>
                      <w:rPr>
                        <w:rFonts w:ascii="Times New Roman"/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Source</w:t>
                    </w:r>
                    <w:r>
                      <w:rPr>
                        <w:rFonts w:ascii="Times New Roman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du</w:t>
                    </w:r>
                    <w:r>
                      <w:rPr>
                        <w:rFonts w:ascii="Times New Roman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renvoi</w:t>
                    </w:r>
                    <w:r>
                      <w:rPr>
                        <w:rFonts w:ascii="Times New Roman"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>introuvable.</w:t>
                    </w:r>
                  </w:p>
                  <w:p w14:paraId="44175D69" w14:textId="77777777" w:rsidR="00C05DD7" w:rsidRDefault="00447593">
                    <w:pPr>
                      <w:pStyle w:val="Corpsdetexte"/>
                      <w:spacing w:before="1"/>
                      <w:ind w:left="20"/>
                    </w:pPr>
                    <w:r>
                      <w:t>B.P.U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–</w:t>
                    </w:r>
                    <w:r>
                      <w:rPr>
                        <w:rFonts w:ascii="Times New Roman" w:hAnsi="Times New Roman"/>
                        <w:spacing w:val="2"/>
                      </w:rPr>
                      <w:t xml:space="preserve"> </w:t>
                    </w:r>
                    <w:r>
                      <w:t>BORDEREAU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rFonts w:ascii="Times New Roman" w:hAnsi="Times New Roman"/>
                        <w:spacing w:val="-1"/>
                      </w:rPr>
                      <w:t xml:space="preserve"> </w:t>
                    </w:r>
                    <w:r>
                      <w:t>PRIX</w:t>
                    </w:r>
                    <w:r>
                      <w:rPr>
                        <w:rFonts w:ascii="Times New Roman" w:hAnsi="Times New Roman"/>
                        <w:spacing w:val="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UNITAIRES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000576" behindDoc="1" locked="0" layoutInCell="1" allowOverlap="1" wp14:anchorId="584A7670" wp14:editId="3BAE871F">
              <wp:simplePos x="0" y="0"/>
              <wp:positionH relativeFrom="page">
                <wp:posOffset>6098542</wp:posOffset>
              </wp:positionH>
              <wp:positionV relativeFrom="page">
                <wp:posOffset>520838</wp:posOffset>
              </wp:positionV>
              <wp:extent cx="756920" cy="15367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9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D40695F" w14:textId="77777777" w:rsidR="00C05DD7" w:rsidRDefault="00447593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proofErr w:type="gramStart"/>
                          <w:r>
                            <w:rPr>
                              <w:sz w:val="18"/>
                            </w:rPr>
                            <w:t>PAGE:</w:t>
                          </w:r>
                          <w:proofErr w:type="gramEnd"/>
                          <w:r>
                            <w:rPr>
                              <w:rFonts w:ascii="Times New Roman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7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7"/>
                              <w:sz w:val="18"/>
                            </w:rPr>
                            <w:t>20</w:t>
                          </w:r>
                          <w:r>
                            <w:rPr>
                              <w:spacing w:val="-7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4A7670" id="Textbox 20" o:spid="_x0000_s1032" type="#_x0000_t202" style="position:absolute;margin-left:480.2pt;margin-top:41pt;width:59.6pt;height:12.1pt;z-index:-1631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" filled="f" stroked="f">
              <v:textbox inset="0,0,0,0">
                <w:txbxContent>
                  <w:p w14:paraId="4D40695F" w14:textId="77777777" w:rsidR="00C05DD7" w:rsidRDefault="00447593">
                    <w:pPr>
                      <w:spacing w:before="14"/>
                      <w:ind w:left="20"/>
                      <w:rPr>
                        <w:sz w:val="18"/>
                      </w:rPr>
                    </w:pPr>
                    <w:proofErr w:type="gramStart"/>
                    <w:r>
                      <w:rPr>
                        <w:sz w:val="18"/>
                      </w:rPr>
                      <w:t>PAGE:</w:t>
                    </w:r>
                    <w:proofErr w:type="gramEnd"/>
                    <w:r>
                      <w:rPr>
                        <w:rFonts w:ascii="Times New Roman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ascii="Times New Roman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rFonts w:ascii="Times New Roman"/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pacing w:val="-7"/>
                        <w:sz w:val="18"/>
                      </w:rPr>
                      <w:fldChar w:fldCharType="begin"/>
                    </w:r>
                    <w:r>
                      <w:rPr>
                        <w:spacing w:val="-7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7"/>
                        <w:sz w:val="18"/>
                      </w:rPr>
                      <w:fldChar w:fldCharType="separate"/>
                    </w:r>
                    <w:r>
                      <w:rPr>
                        <w:spacing w:val="-7"/>
                        <w:sz w:val="18"/>
                      </w:rPr>
                      <w:t>20</w:t>
                    </w:r>
                    <w:r>
                      <w:rPr>
                        <w:spacing w:val="-7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5830"/>
    <w:multiLevelType w:val="hybridMultilevel"/>
    <w:tmpl w:val="EE50220E"/>
    <w:lvl w:ilvl="0" w:tplc="FD6847F2">
      <w:numFmt w:val="bullet"/>
      <w:lvlText w:val="-"/>
      <w:lvlJc w:val="left"/>
      <w:pPr>
        <w:ind w:left="1843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844E4802">
      <w:numFmt w:val="bullet"/>
      <w:lvlText w:val="•"/>
      <w:lvlJc w:val="left"/>
      <w:pPr>
        <w:ind w:left="2704" w:hanging="284"/>
      </w:pPr>
      <w:rPr>
        <w:rFonts w:hint="default"/>
        <w:lang w:val="fr-FR" w:eastAsia="en-US" w:bidi="ar-SA"/>
      </w:rPr>
    </w:lvl>
    <w:lvl w:ilvl="2" w:tplc="C6703BFE">
      <w:numFmt w:val="bullet"/>
      <w:lvlText w:val="•"/>
      <w:lvlJc w:val="left"/>
      <w:pPr>
        <w:ind w:left="3568" w:hanging="284"/>
      </w:pPr>
      <w:rPr>
        <w:rFonts w:hint="default"/>
        <w:lang w:val="fr-FR" w:eastAsia="en-US" w:bidi="ar-SA"/>
      </w:rPr>
    </w:lvl>
    <w:lvl w:ilvl="3" w:tplc="D51AF9DC">
      <w:numFmt w:val="bullet"/>
      <w:lvlText w:val="•"/>
      <w:lvlJc w:val="left"/>
      <w:pPr>
        <w:ind w:left="4433" w:hanging="284"/>
      </w:pPr>
      <w:rPr>
        <w:rFonts w:hint="default"/>
        <w:lang w:val="fr-FR" w:eastAsia="en-US" w:bidi="ar-SA"/>
      </w:rPr>
    </w:lvl>
    <w:lvl w:ilvl="4" w:tplc="18281D94">
      <w:numFmt w:val="bullet"/>
      <w:lvlText w:val="•"/>
      <w:lvlJc w:val="left"/>
      <w:pPr>
        <w:ind w:left="5297" w:hanging="284"/>
      </w:pPr>
      <w:rPr>
        <w:rFonts w:hint="default"/>
        <w:lang w:val="fr-FR" w:eastAsia="en-US" w:bidi="ar-SA"/>
      </w:rPr>
    </w:lvl>
    <w:lvl w:ilvl="5" w:tplc="0CA6AECC">
      <w:numFmt w:val="bullet"/>
      <w:lvlText w:val="•"/>
      <w:lvlJc w:val="left"/>
      <w:pPr>
        <w:ind w:left="6162" w:hanging="284"/>
      </w:pPr>
      <w:rPr>
        <w:rFonts w:hint="default"/>
        <w:lang w:val="fr-FR" w:eastAsia="en-US" w:bidi="ar-SA"/>
      </w:rPr>
    </w:lvl>
    <w:lvl w:ilvl="6" w:tplc="3A146018">
      <w:numFmt w:val="bullet"/>
      <w:lvlText w:val="•"/>
      <w:lvlJc w:val="left"/>
      <w:pPr>
        <w:ind w:left="7026" w:hanging="284"/>
      </w:pPr>
      <w:rPr>
        <w:rFonts w:hint="default"/>
        <w:lang w:val="fr-FR" w:eastAsia="en-US" w:bidi="ar-SA"/>
      </w:rPr>
    </w:lvl>
    <w:lvl w:ilvl="7" w:tplc="CBEEE71E">
      <w:numFmt w:val="bullet"/>
      <w:lvlText w:val="•"/>
      <w:lvlJc w:val="left"/>
      <w:pPr>
        <w:ind w:left="7890" w:hanging="284"/>
      </w:pPr>
      <w:rPr>
        <w:rFonts w:hint="default"/>
        <w:lang w:val="fr-FR" w:eastAsia="en-US" w:bidi="ar-SA"/>
      </w:rPr>
    </w:lvl>
    <w:lvl w:ilvl="8" w:tplc="053C26FE">
      <w:numFmt w:val="bullet"/>
      <w:lvlText w:val="•"/>
      <w:lvlJc w:val="left"/>
      <w:pPr>
        <w:ind w:left="8755" w:hanging="284"/>
      </w:pPr>
      <w:rPr>
        <w:rFonts w:hint="default"/>
        <w:lang w:val="fr-FR" w:eastAsia="en-US" w:bidi="ar-SA"/>
      </w:rPr>
    </w:lvl>
  </w:abstractNum>
  <w:abstractNum w:abstractNumId="1" w15:restartNumberingAfterBreak="0">
    <w:nsid w:val="050677E6"/>
    <w:multiLevelType w:val="hybridMultilevel"/>
    <w:tmpl w:val="1032BA9A"/>
    <w:lvl w:ilvl="0" w:tplc="4C387334">
      <w:numFmt w:val="bullet"/>
      <w:lvlText w:val="-"/>
      <w:lvlJc w:val="left"/>
      <w:pPr>
        <w:ind w:left="98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708EBD6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02B096D0">
      <w:numFmt w:val="bullet"/>
      <w:lvlText w:val="o"/>
      <w:lvlJc w:val="left"/>
      <w:pPr>
        <w:ind w:left="300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3" w:tplc="46E05BCA">
      <w:numFmt w:val="bullet"/>
      <w:lvlText w:val="•"/>
      <w:lvlJc w:val="left"/>
      <w:pPr>
        <w:ind w:left="3508" w:hanging="361"/>
      </w:pPr>
      <w:rPr>
        <w:rFonts w:hint="default"/>
        <w:lang w:val="fr-FR" w:eastAsia="en-US" w:bidi="ar-SA"/>
      </w:rPr>
    </w:lvl>
    <w:lvl w:ilvl="4" w:tplc="EDF216EA">
      <w:numFmt w:val="bullet"/>
      <w:lvlText w:val="•"/>
      <w:lvlJc w:val="left"/>
      <w:pPr>
        <w:ind w:left="4016" w:hanging="361"/>
      </w:pPr>
      <w:rPr>
        <w:rFonts w:hint="default"/>
        <w:lang w:val="fr-FR" w:eastAsia="en-US" w:bidi="ar-SA"/>
      </w:rPr>
    </w:lvl>
    <w:lvl w:ilvl="5" w:tplc="7E98FA3A">
      <w:numFmt w:val="bullet"/>
      <w:lvlText w:val="•"/>
      <w:lvlJc w:val="left"/>
      <w:pPr>
        <w:ind w:left="4524" w:hanging="361"/>
      </w:pPr>
      <w:rPr>
        <w:rFonts w:hint="default"/>
        <w:lang w:val="fr-FR" w:eastAsia="en-US" w:bidi="ar-SA"/>
      </w:rPr>
    </w:lvl>
    <w:lvl w:ilvl="6" w:tplc="06346572">
      <w:numFmt w:val="bullet"/>
      <w:lvlText w:val="•"/>
      <w:lvlJc w:val="left"/>
      <w:pPr>
        <w:ind w:left="5033" w:hanging="361"/>
      </w:pPr>
      <w:rPr>
        <w:rFonts w:hint="default"/>
        <w:lang w:val="fr-FR" w:eastAsia="en-US" w:bidi="ar-SA"/>
      </w:rPr>
    </w:lvl>
    <w:lvl w:ilvl="7" w:tplc="621C468E">
      <w:numFmt w:val="bullet"/>
      <w:lvlText w:val="•"/>
      <w:lvlJc w:val="left"/>
      <w:pPr>
        <w:ind w:left="5541" w:hanging="361"/>
      </w:pPr>
      <w:rPr>
        <w:rFonts w:hint="default"/>
        <w:lang w:val="fr-FR" w:eastAsia="en-US" w:bidi="ar-SA"/>
      </w:rPr>
    </w:lvl>
    <w:lvl w:ilvl="8" w:tplc="214816D0">
      <w:numFmt w:val="bullet"/>
      <w:lvlText w:val="•"/>
      <w:lvlJc w:val="left"/>
      <w:pPr>
        <w:ind w:left="6049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06854966"/>
    <w:multiLevelType w:val="hybridMultilevel"/>
    <w:tmpl w:val="1124F856"/>
    <w:lvl w:ilvl="0" w:tplc="9BC20F2A">
      <w:numFmt w:val="bullet"/>
      <w:lvlText w:val=""/>
      <w:lvlJc w:val="left"/>
      <w:pPr>
        <w:ind w:left="982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2584A480">
      <w:numFmt w:val="bullet"/>
      <w:lvlText w:val="•"/>
      <w:lvlJc w:val="left"/>
      <w:pPr>
        <w:ind w:left="1588" w:hanging="361"/>
      </w:pPr>
      <w:rPr>
        <w:rFonts w:hint="default"/>
        <w:lang w:val="fr-FR" w:eastAsia="en-US" w:bidi="ar-SA"/>
      </w:rPr>
    </w:lvl>
    <w:lvl w:ilvl="2" w:tplc="4AEA7412">
      <w:numFmt w:val="bullet"/>
      <w:lvlText w:val="•"/>
      <w:lvlJc w:val="left"/>
      <w:pPr>
        <w:ind w:left="2197" w:hanging="361"/>
      </w:pPr>
      <w:rPr>
        <w:rFonts w:hint="default"/>
        <w:lang w:val="fr-FR" w:eastAsia="en-US" w:bidi="ar-SA"/>
      </w:rPr>
    </w:lvl>
    <w:lvl w:ilvl="3" w:tplc="69D6C08E">
      <w:numFmt w:val="bullet"/>
      <w:lvlText w:val="•"/>
      <w:lvlJc w:val="left"/>
      <w:pPr>
        <w:ind w:left="2805" w:hanging="361"/>
      </w:pPr>
      <w:rPr>
        <w:rFonts w:hint="default"/>
        <w:lang w:val="fr-FR" w:eastAsia="en-US" w:bidi="ar-SA"/>
      </w:rPr>
    </w:lvl>
    <w:lvl w:ilvl="4" w:tplc="AD6CA2CA">
      <w:numFmt w:val="bullet"/>
      <w:lvlText w:val="•"/>
      <w:lvlJc w:val="left"/>
      <w:pPr>
        <w:ind w:left="3414" w:hanging="361"/>
      </w:pPr>
      <w:rPr>
        <w:rFonts w:hint="default"/>
        <w:lang w:val="fr-FR" w:eastAsia="en-US" w:bidi="ar-SA"/>
      </w:rPr>
    </w:lvl>
    <w:lvl w:ilvl="5" w:tplc="A5809FA2">
      <w:numFmt w:val="bullet"/>
      <w:lvlText w:val="•"/>
      <w:lvlJc w:val="left"/>
      <w:pPr>
        <w:ind w:left="4023" w:hanging="361"/>
      </w:pPr>
      <w:rPr>
        <w:rFonts w:hint="default"/>
        <w:lang w:val="fr-FR" w:eastAsia="en-US" w:bidi="ar-SA"/>
      </w:rPr>
    </w:lvl>
    <w:lvl w:ilvl="6" w:tplc="872C3760">
      <w:numFmt w:val="bullet"/>
      <w:lvlText w:val="•"/>
      <w:lvlJc w:val="left"/>
      <w:pPr>
        <w:ind w:left="4631" w:hanging="361"/>
      </w:pPr>
      <w:rPr>
        <w:rFonts w:hint="default"/>
        <w:lang w:val="fr-FR" w:eastAsia="en-US" w:bidi="ar-SA"/>
      </w:rPr>
    </w:lvl>
    <w:lvl w:ilvl="7" w:tplc="C92C167E">
      <w:numFmt w:val="bullet"/>
      <w:lvlText w:val="•"/>
      <w:lvlJc w:val="left"/>
      <w:pPr>
        <w:ind w:left="5240" w:hanging="361"/>
      </w:pPr>
      <w:rPr>
        <w:rFonts w:hint="default"/>
        <w:lang w:val="fr-FR" w:eastAsia="en-US" w:bidi="ar-SA"/>
      </w:rPr>
    </w:lvl>
    <w:lvl w:ilvl="8" w:tplc="5C6855B2">
      <w:numFmt w:val="bullet"/>
      <w:lvlText w:val="•"/>
      <w:lvlJc w:val="left"/>
      <w:pPr>
        <w:ind w:left="5849" w:hanging="361"/>
      </w:pPr>
      <w:rPr>
        <w:rFonts w:hint="default"/>
        <w:lang w:val="fr-FR" w:eastAsia="en-US" w:bidi="ar-SA"/>
      </w:rPr>
    </w:lvl>
  </w:abstractNum>
  <w:abstractNum w:abstractNumId="3" w15:restartNumberingAfterBreak="0">
    <w:nsid w:val="09693DBD"/>
    <w:multiLevelType w:val="hybridMultilevel"/>
    <w:tmpl w:val="9092C7D8"/>
    <w:lvl w:ilvl="0" w:tplc="4F42F1EC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86DC2A92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6860B65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E6FCF532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17A22434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595463B0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D77C550E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7BA4AD52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BA00053C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4" w15:restartNumberingAfterBreak="0">
    <w:nsid w:val="0C7647D8"/>
    <w:multiLevelType w:val="multilevel"/>
    <w:tmpl w:val="C3CAC73A"/>
    <w:lvl w:ilvl="0">
      <w:start w:val="1"/>
      <w:numFmt w:val="decimal"/>
      <w:lvlText w:val="%1"/>
      <w:lvlJc w:val="left"/>
      <w:pPr>
        <w:ind w:left="1701" w:hanging="425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701" w:hanging="42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8"/>
        <w:szCs w:val="18"/>
        <w:lang w:val="fr-FR" w:eastAsia="en-US" w:bidi="ar-SA"/>
      </w:rPr>
    </w:lvl>
    <w:lvl w:ilvl="2">
      <w:numFmt w:val="bullet"/>
      <w:lvlText w:val="•"/>
      <w:lvlJc w:val="left"/>
      <w:pPr>
        <w:ind w:left="3456" w:hanging="42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35" w:hanging="42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13" w:hanging="42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92" w:hanging="42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70" w:hanging="42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8" w:hanging="42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27" w:hanging="425"/>
      </w:pPr>
      <w:rPr>
        <w:rFonts w:hint="default"/>
        <w:lang w:val="fr-FR" w:eastAsia="en-US" w:bidi="ar-SA"/>
      </w:rPr>
    </w:lvl>
  </w:abstractNum>
  <w:abstractNum w:abstractNumId="5" w15:restartNumberingAfterBreak="0">
    <w:nsid w:val="0D5405DD"/>
    <w:multiLevelType w:val="hybridMultilevel"/>
    <w:tmpl w:val="3A72B46A"/>
    <w:lvl w:ilvl="0" w:tplc="DA3E301A">
      <w:numFmt w:val="bullet"/>
      <w:lvlText w:val="-"/>
      <w:lvlJc w:val="left"/>
      <w:pPr>
        <w:ind w:left="1968" w:hanging="28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DAC5B80">
      <w:numFmt w:val="bullet"/>
      <w:lvlText w:val="•"/>
      <w:lvlJc w:val="left"/>
      <w:pPr>
        <w:ind w:left="2812" w:hanging="281"/>
      </w:pPr>
      <w:rPr>
        <w:rFonts w:hint="default"/>
        <w:lang w:val="fr-FR" w:eastAsia="en-US" w:bidi="ar-SA"/>
      </w:rPr>
    </w:lvl>
    <w:lvl w:ilvl="2" w:tplc="90102B5C">
      <w:numFmt w:val="bullet"/>
      <w:lvlText w:val="•"/>
      <w:lvlJc w:val="left"/>
      <w:pPr>
        <w:ind w:left="3664" w:hanging="281"/>
      </w:pPr>
      <w:rPr>
        <w:rFonts w:hint="default"/>
        <w:lang w:val="fr-FR" w:eastAsia="en-US" w:bidi="ar-SA"/>
      </w:rPr>
    </w:lvl>
    <w:lvl w:ilvl="3" w:tplc="F5902926">
      <w:numFmt w:val="bullet"/>
      <w:lvlText w:val="•"/>
      <w:lvlJc w:val="left"/>
      <w:pPr>
        <w:ind w:left="4517" w:hanging="281"/>
      </w:pPr>
      <w:rPr>
        <w:rFonts w:hint="default"/>
        <w:lang w:val="fr-FR" w:eastAsia="en-US" w:bidi="ar-SA"/>
      </w:rPr>
    </w:lvl>
    <w:lvl w:ilvl="4" w:tplc="01E028B4">
      <w:numFmt w:val="bullet"/>
      <w:lvlText w:val="•"/>
      <w:lvlJc w:val="left"/>
      <w:pPr>
        <w:ind w:left="5369" w:hanging="281"/>
      </w:pPr>
      <w:rPr>
        <w:rFonts w:hint="default"/>
        <w:lang w:val="fr-FR" w:eastAsia="en-US" w:bidi="ar-SA"/>
      </w:rPr>
    </w:lvl>
    <w:lvl w:ilvl="5" w:tplc="CC2AEAC8">
      <w:numFmt w:val="bullet"/>
      <w:lvlText w:val="•"/>
      <w:lvlJc w:val="left"/>
      <w:pPr>
        <w:ind w:left="6222" w:hanging="281"/>
      </w:pPr>
      <w:rPr>
        <w:rFonts w:hint="default"/>
        <w:lang w:val="fr-FR" w:eastAsia="en-US" w:bidi="ar-SA"/>
      </w:rPr>
    </w:lvl>
    <w:lvl w:ilvl="6" w:tplc="B1D48430">
      <w:numFmt w:val="bullet"/>
      <w:lvlText w:val="•"/>
      <w:lvlJc w:val="left"/>
      <w:pPr>
        <w:ind w:left="7074" w:hanging="281"/>
      </w:pPr>
      <w:rPr>
        <w:rFonts w:hint="default"/>
        <w:lang w:val="fr-FR" w:eastAsia="en-US" w:bidi="ar-SA"/>
      </w:rPr>
    </w:lvl>
    <w:lvl w:ilvl="7" w:tplc="B9021E08">
      <w:numFmt w:val="bullet"/>
      <w:lvlText w:val="•"/>
      <w:lvlJc w:val="left"/>
      <w:pPr>
        <w:ind w:left="7926" w:hanging="281"/>
      </w:pPr>
      <w:rPr>
        <w:rFonts w:hint="default"/>
        <w:lang w:val="fr-FR" w:eastAsia="en-US" w:bidi="ar-SA"/>
      </w:rPr>
    </w:lvl>
    <w:lvl w:ilvl="8" w:tplc="590A3DDC">
      <w:numFmt w:val="bullet"/>
      <w:lvlText w:val="•"/>
      <w:lvlJc w:val="left"/>
      <w:pPr>
        <w:ind w:left="8779" w:hanging="281"/>
      </w:pPr>
      <w:rPr>
        <w:rFonts w:hint="default"/>
        <w:lang w:val="fr-FR" w:eastAsia="en-US" w:bidi="ar-SA"/>
      </w:rPr>
    </w:lvl>
  </w:abstractNum>
  <w:abstractNum w:abstractNumId="6" w15:restartNumberingAfterBreak="0">
    <w:nsid w:val="101F2F0E"/>
    <w:multiLevelType w:val="hybridMultilevel"/>
    <w:tmpl w:val="AF1EA16E"/>
    <w:lvl w:ilvl="0" w:tplc="A36AA7FC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FB10447E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239C8D1C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01FC76BC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6A34ED36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B0EA9BB6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271CB244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5498E626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FCC84B3A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7" w15:restartNumberingAfterBreak="0">
    <w:nsid w:val="1D1C74C9"/>
    <w:multiLevelType w:val="hybridMultilevel"/>
    <w:tmpl w:val="22AA395C"/>
    <w:lvl w:ilvl="0" w:tplc="D5C234B6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97C01914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96F26B4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03D42AC6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717AD878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2A6A906A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CAB28FAE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96F00B92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51B057F6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8" w15:restartNumberingAfterBreak="0">
    <w:nsid w:val="21BC6596"/>
    <w:multiLevelType w:val="hybridMultilevel"/>
    <w:tmpl w:val="FCDACF0E"/>
    <w:lvl w:ilvl="0" w:tplc="EC9CD64A">
      <w:numFmt w:val="bullet"/>
      <w:lvlText w:val="o"/>
      <w:lvlJc w:val="left"/>
      <w:pPr>
        <w:ind w:left="1702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2E8D600">
      <w:numFmt w:val="bullet"/>
      <w:lvlText w:val="•"/>
      <w:lvlJc w:val="left"/>
      <w:pPr>
        <w:ind w:left="2236" w:hanging="361"/>
      </w:pPr>
      <w:rPr>
        <w:rFonts w:hint="default"/>
        <w:lang w:val="fr-FR" w:eastAsia="en-US" w:bidi="ar-SA"/>
      </w:rPr>
    </w:lvl>
    <w:lvl w:ilvl="2" w:tplc="56BCDAA6">
      <w:numFmt w:val="bullet"/>
      <w:lvlText w:val="•"/>
      <w:lvlJc w:val="left"/>
      <w:pPr>
        <w:ind w:left="2772" w:hanging="361"/>
      </w:pPr>
      <w:rPr>
        <w:rFonts w:hint="default"/>
        <w:lang w:val="fr-FR" w:eastAsia="en-US" w:bidi="ar-SA"/>
      </w:rPr>
    </w:lvl>
    <w:lvl w:ilvl="3" w:tplc="A7502790">
      <w:numFmt w:val="bullet"/>
      <w:lvlText w:val="•"/>
      <w:lvlJc w:val="left"/>
      <w:pPr>
        <w:ind w:left="3309" w:hanging="361"/>
      </w:pPr>
      <w:rPr>
        <w:rFonts w:hint="default"/>
        <w:lang w:val="fr-FR" w:eastAsia="en-US" w:bidi="ar-SA"/>
      </w:rPr>
    </w:lvl>
    <w:lvl w:ilvl="4" w:tplc="2AD224FA">
      <w:numFmt w:val="bullet"/>
      <w:lvlText w:val="•"/>
      <w:lvlJc w:val="left"/>
      <w:pPr>
        <w:ind w:left="3845" w:hanging="361"/>
      </w:pPr>
      <w:rPr>
        <w:rFonts w:hint="default"/>
        <w:lang w:val="fr-FR" w:eastAsia="en-US" w:bidi="ar-SA"/>
      </w:rPr>
    </w:lvl>
    <w:lvl w:ilvl="5" w:tplc="CC7EA16C">
      <w:numFmt w:val="bullet"/>
      <w:lvlText w:val="•"/>
      <w:lvlJc w:val="left"/>
      <w:pPr>
        <w:ind w:left="4381" w:hanging="361"/>
      </w:pPr>
      <w:rPr>
        <w:rFonts w:hint="default"/>
        <w:lang w:val="fr-FR" w:eastAsia="en-US" w:bidi="ar-SA"/>
      </w:rPr>
    </w:lvl>
    <w:lvl w:ilvl="6" w:tplc="47F03EF0">
      <w:numFmt w:val="bullet"/>
      <w:lvlText w:val="•"/>
      <w:lvlJc w:val="left"/>
      <w:pPr>
        <w:ind w:left="4918" w:hanging="361"/>
      </w:pPr>
      <w:rPr>
        <w:rFonts w:hint="default"/>
        <w:lang w:val="fr-FR" w:eastAsia="en-US" w:bidi="ar-SA"/>
      </w:rPr>
    </w:lvl>
    <w:lvl w:ilvl="7" w:tplc="DFBCE6D6">
      <w:numFmt w:val="bullet"/>
      <w:lvlText w:val="•"/>
      <w:lvlJc w:val="left"/>
      <w:pPr>
        <w:ind w:left="5454" w:hanging="361"/>
      </w:pPr>
      <w:rPr>
        <w:rFonts w:hint="default"/>
        <w:lang w:val="fr-FR" w:eastAsia="en-US" w:bidi="ar-SA"/>
      </w:rPr>
    </w:lvl>
    <w:lvl w:ilvl="8" w:tplc="40602008">
      <w:numFmt w:val="bullet"/>
      <w:lvlText w:val="•"/>
      <w:lvlJc w:val="left"/>
      <w:pPr>
        <w:ind w:left="5991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234E258B"/>
    <w:multiLevelType w:val="hybridMultilevel"/>
    <w:tmpl w:val="DF6A6FD4"/>
    <w:lvl w:ilvl="0" w:tplc="B804EAC2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A948B950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B1940F0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D0D65902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2B8617C6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59101AF0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E5F69C3E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8596527E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FF5AC0AC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0" w15:restartNumberingAfterBreak="0">
    <w:nsid w:val="2CEF7D1C"/>
    <w:multiLevelType w:val="hybridMultilevel"/>
    <w:tmpl w:val="E89A09AC"/>
    <w:lvl w:ilvl="0" w:tplc="570252D4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245AE8CC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6D6C4044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BC4648D2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27401D50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EA8E1052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9E721100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A2ECB5BE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D6E21496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1" w15:restartNumberingAfterBreak="0">
    <w:nsid w:val="2D531142"/>
    <w:multiLevelType w:val="hybridMultilevel"/>
    <w:tmpl w:val="A822B116"/>
    <w:lvl w:ilvl="0" w:tplc="0866A4AE">
      <w:numFmt w:val="bullet"/>
      <w:lvlText w:val="o"/>
      <w:lvlJc w:val="left"/>
      <w:pPr>
        <w:ind w:left="132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AE0CAD8">
      <w:numFmt w:val="bullet"/>
      <w:lvlText w:val="•"/>
      <w:lvlJc w:val="left"/>
      <w:pPr>
        <w:ind w:left="2236" w:hanging="361"/>
      </w:pPr>
      <w:rPr>
        <w:rFonts w:hint="default"/>
        <w:lang w:val="fr-FR" w:eastAsia="en-US" w:bidi="ar-SA"/>
      </w:rPr>
    </w:lvl>
    <w:lvl w:ilvl="2" w:tplc="73867780">
      <w:numFmt w:val="bullet"/>
      <w:lvlText w:val="•"/>
      <w:lvlJc w:val="left"/>
      <w:pPr>
        <w:ind w:left="3152" w:hanging="361"/>
      </w:pPr>
      <w:rPr>
        <w:rFonts w:hint="default"/>
        <w:lang w:val="fr-FR" w:eastAsia="en-US" w:bidi="ar-SA"/>
      </w:rPr>
    </w:lvl>
    <w:lvl w:ilvl="3" w:tplc="CFF8E4F2">
      <w:numFmt w:val="bullet"/>
      <w:lvlText w:val="•"/>
      <w:lvlJc w:val="left"/>
      <w:pPr>
        <w:ind w:left="4069" w:hanging="361"/>
      </w:pPr>
      <w:rPr>
        <w:rFonts w:hint="default"/>
        <w:lang w:val="fr-FR" w:eastAsia="en-US" w:bidi="ar-SA"/>
      </w:rPr>
    </w:lvl>
    <w:lvl w:ilvl="4" w:tplc="D52A5604">
      <w:numFmt w:val="bullet"/>
      <w:lvlText w:val="•"/>
      <w:lvlJc w:val="left"/>
      <w:pPr>
        <w:ind w:left="4985" w:hanging="361"/>
      </w:pPr>
      <w:rPr>
        <w:rFonts w:hint="default"/>
        <w:lang w:val="fr-FR" w:eastAsia="en-US" w:bidi="ar-SA"/>
      </w:rPr>
    </w:lvl>
    <w:lvl w:ilvl="5" w:tplc="2BB65892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6" w:tplc="5D10A78E">
      <w:numFmt w:val="bullet"/>
      <w:lvlText w:val="•"/>
      <w:lvlJc w:val="left"/>
      <w:pPr>
        <w:ind w:left="6818" w:hanging="361"/>
      </w:pPr>
      <w:rPr>
        <w:rFonts w:hint="default"/>
        <w:lang w:val="fr-FR" w:eastAsia="en-US" w:bidi="ar-SA"/>
      </w:rPr>
    </w:lvl>
    <w:lvl w:ilvl="7" w:tplc="6E9AA3C6">
      <w:numFmt w:val="bullet"/>
      <w:lvlText w:val="•"/>
      <w:lvlJc w:val="left"/>
      <w:pPr>
        <w:ind w:left="7734" w:hanging="361"/>
      </w:pPr>
      <w:rPr>
        <w:rFonts w:hint="default"/>
        <w:lang w:val="fr-FR" w:eastAsia="en-US" w:bidi="ar-SA"/>
      </w:rPr>
    </w:lvl>
    <w:lvl w:ilvl="8" w:tplc="6A8628CA">
      <w:numFmt w:val="bullet"/>
      <w:lvlText w:val="•"/>
      <w:lvlJc w:val="left"/>
      <w:pPr>
        <w:ind w:left="8651" w:hanging="361"/>
      </w:pPr>
      <w:rPr>
        <w:rFonts w:hint="default"/>
        <w:lang w:val="fr-FR" w:eastAsia="en-US" w:bidi="ar-SA"/>
      </w:rPr>
    </w:lvl>
  </w:abstractNum>
  <w:abstractNum w:abstractNumId="12" w15:restartNumberingAfterBreak="0">
    <w:nsid w:val="32FD46EE"/>
    <w:multiLevelType w:val="hybridMultilevel"/>
    <w:tmpl w:val="BDB2F1DA"/>
    <w:lvl w:ilvl="0" w:tplc="EAE61788">
      <w:numFmt w:val="bullet"/>
      <w:lvlText w:val="-"/>
      <w:lvlJc w:val="left"/>
      <w:pPr>
        <w:ind w:left="1144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229E5FCE">
      <w:numFmt w:val="bullet"/>
      <w:lvlText w:val="•"/>
      <w:lvlJc w:val="left"/>
      <w:pPr>
        <w:ind w:left="2074" w:hanging="361"/>
      </w:pPr>
      <w:rPr>
        <w:rFonts w:hint="default"/>
        <w:lang w:val="fr-FR" w:eastAsia="en-US" w:bidi="ar-SA"/>
      </w:rPr>
    </w:lvl>
    <w:lvl w:ilvl="2" w:tplc="B78AA6B0">
      <w:numFmt w:val="bullet"/>
      <w:lvlText w:val="•"/>
      <w:lvlJc w:val="left"/>
      <w:pPr>
        <w:ind w:left="3008" w:hanging="361"/>
      </w:pPr>
      <w:rPr>
        <w:rFonts w:hint="default"/>
        <w:lang w:val="fr-FR" w:eastAsia="en-US" w:bidi="ar-SA"/>
      </w:rPr>
    </w:lvl>
    <w:lvl w:ilvl="3" w:tplc="4BF0B4F8">
      <w:numFmt w:val="bullet"/>
      <w:lvlText w:val="•"/>
      <w:lvlJc w:val="left"/>
      <w:pPr>
        <w:ind w:left="3943" w:hanging="361"/>
      </w:pPr>
      <w:rPr>
        <w:rFonts w:hint="default"/>
        <w:lang w:val="fr-FR" w:eastAsia="en-US" w:bidi="ar-SA"/>
      </w:rPr>
    </w:lvl>
    <w:lvl w:ilvl="4" w:tplc="FB20BC2A">
      <w:numFmt w:val="bullet"/>
      <w:lvlText w:val="•"/>
      <w:lvlJc w:val="left"/>
      <w:pPr>
        <w:ind w:left="4877" w:hanging="361"/>
      </w:pPr>
      <w:rPr>
        <w:rFonts w:hint="default"/>
        <w:lang w:val="fr-FR" w:eastAsia="en-US" w:bidi="ar-SA"/>
      </w:rPr>
    </w:lvl>
    <w:lvl w:ilvl="5" w:tplc="40AA1C5E">
      <w:numFmt w:val="bullet"/>
      <w:lvlText w:val="•"/>
      <w:lvlJc w:val="left"/>
      <w:pPr>
        <w:ind w:left="5812" w:hanging="361"/>
      </w:pPr>
      <w:rPr>
        <w:rFonts w:hint="default"/>
        <w:lang w:val="fr-FR" w:eastAsia="en-US" w:bidi="ar-SA"/>
      </w:rPr>
    </w:lvl>
    <w:lvl w:ilvl="6" w:tplc="A9DCE970">
      <w:numFmt w:val="bullet"/>
      <w:lvlText w:val="•"/>
      <w:lvlJc w:val="left"/>
      <w:pPr>
        <w:ind w:left="6746" w:hanging="361"/>
      </w:pPr>
      <w:rPr>
        <w:rFonts w:hint="default"/>
        <w:lang w:val="fr-FR" w:eastAsia="en-US" w:bidi="ar-SA"/>
      </w:rPr>
    </w:lvl>
    <w:lvl w:ilvl="7" w:tplc="0B40ED0C">
      <w:numFmt w:val="bullet"/>
      <w:lvlText w:val="•"/>
      <w:lvlJc w:val="left"/>
      <w:pPr>
        <w:ind w:left="7680" w:hanging="361"/>
      </w:pPr>
      <w:rPr>
        <w:rFonts w:hint="default"/>
        <w:lang w:val="fr-FR" w:eastAsia="en-US" w:bidi="ar-SA"/>
      </w:rPr>
    </w:lvl>
    <w:lvl w:ilvl="8" w:tplc="69D697C0">
      <w:numFmt w:val="bullet"/>
      <w:lvlText w:val="•"/>
      <w:lvlJc w:val="left"/>
      <w:pPr>
        <w:ind w:left="8615" w:hanging="361"/>
      </w:pPr>
      <w:rPr>
        <w:rFonts w:hint="default"/>
        <w:lang w:val="fr-FR" w:eastAsia="en-US" w:bidi="ar-SA"/>
      </w:rPr>
    </w:lvl>
  </w:abstractNum>
  <w:abstractNum w:abstractNumId="13" w15:restartNumberingAfterBreak="0">
    <w:nsid w:val="546732CF"/>
    <w:multiLevelType w:val="hybridMultilevel"/>
    <w:tmpl w:val="BB6CB846"/>
    <w:lvl w:ilvl="0" w:tplc="04D231E8">
      <w:numFmt w:val="bullet"/>
      <w:lvlText w:val="-"/>
      <w:lvlJc w:val="left"/>
      <w:pPr>
        <w:ind w:left="982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8D062E0">
      <w:numFmt w:val="bullet"/>
      <w:lvlText w:val="•"/>
      <w:lvlJc w:val="left"/>
      <w:pPr>
        <w:ind w:left="1572" w:hanging="361"/>
      </w:pPr>
      <w:rPr>
        <w:rFonts w:hint="default"/>
        <w:lang w:val="fr-FR" w:eastAsia="en-US" w:bidi="ar-SA"/>
      </w:rPr>
    </w:lvl>
    <w:lvl w:ilvl="2" w:tplc="91EEBB42">
      <w:numFmt w:val="bullet"/>
      <w:lvlText w:val="•"/>
      <w:lvlJc w:val="left"/>
      <w:pPr>
        <w:ind w:left="2165" w:hanging="361"/>
      </w:pPr>
      <w:rPr>
        <w:rFonts w:hint="default"/>
        <w:lang w:val="fr-FR" w:eastAsia="en-US" w:bidi="ar-SA"/>
      </w:rPr>
    </w:lvl>
    <w:lvl w:ilvl="3" w:tplc="793A1ECA">
      <w:numFmt w:val="bullet"/>
      <w:lvlText w:val="•"/>
      <w:lvlJc w:val="left"/>
      <w:pPr>
        <w:ind w:left="2758" w:hanging="361"/>
      </w:pPr>
      <w:rPr>
        <w:rFonts w:hint="default"/>
        <w:lang w:val="fr-FR" w:eastAsia="en-US" w:bidi="ar-SA"/>
      </w:rPr>
    </w:lvl>
    <w:lvl w:ilvl="4" w:tplc="974CAB94">
      <w:numFmt w:val="bullet"/>
      <w:lvlText w:val="•"/>
      <w:lvlJc w:val="left"/>
      <w:pPr>
        <w:ind w:left="3351" w:hanging="361"/>
      </w:pPr>
      <w:rPr>
        <w:rFonts w:hint="default"/>
        <w:lang w:val="fr-FR" w:eastAsia="en-US" w:bidi="ar-SA"/>
      </w:rPr>
    </w:lvl>
    <w:lvl w:ilvl="5" w:tplc="BA502AD8">
      <w:numFmt w:val="bullet"/>
      <w:lvlText w:val="•"/>
      <w:lvlJc w:val="left"/>
      <w:pPr>
        <w:ind w:left="3943" w:hanging="361"/>
      </w:pPr>
      <w:rPr>
        <w:rFonts w:hint="default"/>
        <w:lang w:val="fr-FR" w:eastAsia="en-US" w:bidi="ar-SA"/>
      </w:rPr>
    </w:lvl>
    <w:lvl w:ilvl="6" w:tplc="0B40170C">
      <w:numFmt w:val="bullet"/>
      <w:lvlText w:val="•"/>
      <w:lvlJc w:val="left"/>
      <w:pPr>
        <w:ind w:left="4536" w:hanging="361"/>
      </w:pPr>
      <w:rPr>
        <w:rFonts w:hint="default"/>
        <w:lang w:val="fr-FR" w:eastAsia="en-US" w:bidi="ar-SA"/>
      </w:rPr>
    </w:lvl>
    <w:lvl w:ilvl="7" w:tplc="ADB68A40">
      <w:numFmt w:val="bullet"/>
      <w:lvlText w:val="•"/>
      <w:lvlJc w:val="left"/>
      <w:pPr>
        <w:ind w:left="5129" w:hanging="361"/>
      </w:pPr>
      <w:rPr>
        <w:rFonts w:hint="default"/>
        <w:lang w:val="fr-FR" w:eastAsia="en-US" w:bidi="ar-SA"/>
      </w:rPr>
    </w:lvl>
    <w:lvl w:ilvl="8" w:tplc="4EEE98DE">
      <w:numFmt w:val="bullet"/>
      <w:lvlText w:val="•"/>
      <w:lvlJc w:val="left"/>
      <w:pPr>
        <w:ind w:left="5722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58CE14CD"/>
    <w:multiLevelType w:val="multilevel"/>
    <w:tmpl w:val="6F882B08"/>
    <w:lvl w:ilvl="0">
      <w:start w:val="1"/>
      <w:numFmt w:val="decimal"/>
      <w:lvlText w:val="%1"/>
      <w:lvlJc w:val="left"/>
      <w:pPr>
        <w:ind w:left="847" w:hanging="361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47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32" w:hanging="709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4"/>
        <w:sz w:val="21"/>
        <w:szCs w:val="21"/>
        <w:lang w:val="fr-FR" w:eastAsia="en-US" w:bidi="ar-SA"/>
      </w:rPr>
    </w:lvl>
    <w:lvl w:ilvl="3">
      <w:numFmt w:val="bullet"/>
      <w:lvlText w:val="o"/>
      <w:lvlJc w:val="left"/>
      <w:pPr>
        <w:ind w:left="1320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3611" w:hanging="36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56" w:hanging="36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47" w:hanging="36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3" w:hanging="361"/>
      </w:pPr>
      <w:rPr>
        <w:rFonts w:hint="default"/>
        <w:lang w:val="fr-FR" w:eastAsia="en-US" w:bidi="ar-SA"/>
      </w:rPr>
    </w:lvl>
  </w:abstractNum>
  <w:abstractNum w:abstractNumId="15" w15:restartNumberingAfterBreak="0">
    <w:nsid w:val="58F62C3D"/>
    <w:multiLevelType w:val="hybridMultilevel"/>
    <w:tmpl w:val="DCF8CBD2"/>
    <w:lvl w:ilvl="0" w:tplc="C99E694C">
      <w:numFmt w:val="bullet"/>
      <w:lvlText w:val="-"/>
      <w:lvlJc w:val="left"/>
      <w:pPr>
        <w:ind w:left="2280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FF34193C">
      <w:numFmt w:val="bullet"/>
      <w:lvlText w:val="•"/>
      <w:lvlJc w:val="left"/>
      <w:pPr>
        <w:ind w:left="3100" w:hanging="361"/>
      </w:pPr>
      <w:rPr>
        <w:rFonts w:hint="default"/>
        <w:lang w:val="fr-FR" w:eastAsia="en-US" w:bidi="ar-SA"/>
      </w:rPr>
    </w:lvl>
    <w:lvl w:ilvl="2" w:tplc="532EA14E">
      <w:numFmt w:val="bullet"/>
      <w:lvlText w:val="•"/>
      <w:lvlJc w:val="left"/>
      <w:pPr>
        <w:ind w:left="3920" w:hanging="361"/>
      </w:pPr>
      <w:rPr>
        <w:rFonts w:hint="default"/>
        <w:lang w:val="fr-FR" w:eastAsia="en-US" w:bidi="ar-SA"/>
      </w:rPr>
    </w:lvl>
    <w:lvl w:ilvl="3" w:tplc="B45A8FC2">
      <w:numFmt w:val="bullet"/>
      <w:lvlText w:val="•"/>
      <w:lvlJc w:val="left"/>
      <w:pPr>
        <w:ind w:left="4741" w:hanging="361"/>
      </w:pPr>
      <w:rPr>
        <w:rFonts w:hint="default"/>
        <w:lang w:val="fr-FR" w:eastAsia="en-US" w:bidi="ar-SA"/>
      </w:rPr>
    </w:lvl>
    <w:lvl w:ilvl="4" w:tplc="AF48D096">
      <w:numFmt w:val="bullet"/>
      <w:lvlText w:val="•"/>
      <w:lvlJc w:val="left"/>
      <w:pPr>
        <w:ind w:left="5561" w:hanging="361"/>
      </w:pPr>
      <w:rPr>
        <w:rFonts w:hint="default"/>
        <w:lang w:val="fr-FR" w:eastAsia="en-US" w:bidi="ar-SA"/>
      </w:rPr>
    </w:lvl>
    <w:lvl w:ilvl="5" w:tplc="C644D4BA">
      <w:numFmt w:val="bullet"/>
      <w:lvlText w:val="•"/>
      <w:lvlJc w:val="left"/>
      <w:pPr>
        <w:ind w:left="6382" w:hanging="361"/>
      </w:pPr>
      <w:rPr>
        <w:rFonts w:hint="default"/>
        <w:lang w:val="fr-FR" w:eastAsia="en-US" w:bidi="ar-SA"/>
      </w:rPr>
    </w:lvl>
    <w:lvl w:ilvl="6" w:tplc="76227624">
      <w:numFmt w:val="bullet"/>
      <w:lvlText w:val="•"/>
      <w:lvlJc w:val="left"/>
      <w:pPr>
        <w:ind w:left="7202" w:hanging="361"/>
      </w:pPr>
      <w:rPr>
        <w:rFonts w:hint="default"/>
        <w:lang w:val="fr-FR" w:eastAsia="en-US" w:bidi="ar-SA"/>
      </w:rPr>
    </w:lvl>
    <w:lvl w:ilvl="7" w:tplc="B6987CA0">
      <w:numFmt w:val="bullet"/>
      <w:lvlText w:val="•"/>
      <w:lvlJc w:val="left"/>
      <w:pPr>
        <w:ind w:left="8022" w:hanging="361"/>
      </w:pPr>
      <w:rPr>
        <w:rFonts w:hint="default"/>
        <w:lang w:val="fr-FR" w:eastAsia="en-US" w:bidi="ar-SA"/>
      </w:rPr>
    </w:lvl>
    <w:lvl w:ilvl="8" w:tplc="9282F6CA">
      <w:numFmt w:val="bullet"/>
      <w:lvlText w:val="•"/>
      <w:lvlJc w:val="left"/>
      <w:pPr>
        <w:ind w:left="8843" w:hanging="361"/>
      </w:pPr>
      <w:rPr>
        <w:rFonts w:hint="default"/>
        <w:lang w:val="fr-FR" w:eastAsia="en-US" w:bidi="ar-SA"/>
      </w:rPr>
    </w:lvl>
  </w:abstractNum>
  <w:abstractNum w:abstractNumId="16" w15:restartNumberingAfterBreak="0">
    <w:nsid w:val="602E2098"/>
    <w:multiLevelType w:val="hybridMultilevel"/>
    <w:tmpl w:val="3DFEBA40"/>
    <w:lvl w:ilvl="0" w:tplc="D8DADAFA">
      <w:numFmt w:val="bullet"/>
      <w:lvlText w:val="o"/>
      <w:lvlJc w:val="left"/>
      <w:pPr>
        <w:ind w:left="1319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49AA7B1A">
      <w:numFmt w:val="bullet"/>
      <w:lvlText w:val="•"/>
      <w:lvlJc w:val="left"/>
      <w:pPr>
        <w:ind w:left="2236" w:hanging="361"/>
      </w:pPr>
      <w:rPr>
        <w:rFonts w:hint="default"/>
        <w:lang w:val="fr-FR" w:eastAsia="en-US" w:bidi="ar-SA"/>
      </w:rPr>
    </w:lvl>
    <w:lvl w:ilvl="2" w:tplc="04C6731C">
      <w:numFmt w:val="bullet"/>
      <w:lvlText w:val="•"/>
      <w:lvlJc w:val="left"/>
      <w:pPr>
        <w:ind w:left="3152" w:hanging="361"/>
      </w:pPr>
      <w:rPr>
        <w:rFonts w:hint="default"/>
        <w:lang w:val="fr-FR" w:eastAsia="en-US" w:bidi="ar-SA"/>
      </w:rPr>
    </w:lvl>
    <w:lvl w:ilvl="3" w:tplc="8E720D0A">
      <w:numFmt w:val="bullet"/>
      <w:lvlText w:val="•"/>
      <w:lvlJc w:val="left"/>
      <w:pPr>
        <w:ind w:left="4069" w:hanging="361"/>
      </w:pPr>
      <w:rPr>
        <w:rFonts w:hint="default"/>
        <w:lang w:val="fr-FR" w:eastAsia="en-US" w:bidi="ar-SA"/>
      </w:rPr>
    </w:lvl>
    <w:lvl w:ilvl="4" w:tplc="96E8B6D8">
      <w:numFmt w:val="bullet"/>
      <w:lvlText w:val="•"/>
      <w:lvlJc w:val="left"/>
      <w:pPr>
        <w:ind w:left="4985" w:hanging="361"/>
      </w:pPr>
      <w:rPr>
        <w:rFonts w:hint="default"/>
        <w:lang w:val="fr-FR" w:eastAsia="en-US" w:bidi="ar-SA"/>
      </w:rPr>
    </w:lvl>
    <w:lvl w:ilvl="5" w:tplc="F6D4AF04">
      <w:numFmt w:val="bullet"/>
      <w:lvlText w:val="•"/>
      <w:lvlJc w:val="left"/>
      <w:pPr>
        <w:ind w:left="5902" w:hanging="361"/>
      </w:pPr>
      <w:rPr>
        <w:rFonts w:hint="default"/>
        <w:lang w:val="fr-FR" w:eastAsia="en-US" w:bidi="ar-SA"/>
      </w:rPr>
    </w:lvl>
    <w:lvl w:ilvl="6" w:tplc="BB7E73BE">
      <w:numFmt w:val="bullet"/>
      <w:lvlText w:val="•"/>
      <w:lvlJc w:val="left"/>
      <w:pPr>
        <w:ind w:left="6818" w:hanging="361"/>
      </w:pPr>
      <w:rPr>
        <w:rFonts w:hint="default"/>
        <w:lang w:val="fr-FR" w:eastAsia="en-US" w:bidi="ar-SA"/>
      </w:rPr>
    </w:lvl>
    <w:lvl w:ilvl="7" w:tplc="E410BE28">
      <w:numFmt w:val="bullet"/>
      <w:lvlText w:val="•"/>
      <w:lvlJc w:val="left"/>
      <w:pPr>
        <w:ind w:left="7734" w:hanging="361"/>
      </w:pPr>
      <w:rPr>
        <w:rFonts w:hint="default"/>
        <w:lang w:val="fr-FR" w:eastAsia="en-US" w:bidi="ar-SA"/>
      </w:rPr>
    </w:lvl>
    <w:lvl w:ilvl="8" w:tplc="A5C60B62">
      <w:numFmt w:val="bullet"/>
      <w:lvlText w:val="•"/>
      <w:lvlJc w:val="left"/>
      <w:pPr>
        <w:ind w:left="8651" w:hanging="361"/>
      </w:pPr>
      <w:rPr>
        <w:rFonts w:hint="default"/>
        <w:lang w:val="fr-FR" w:eastAsia="en-US" w:bidi="ar-SA"/>
      </w:rPr>
    </w:lvl>
  </w:abstractNum>
  <w:abstractNum w:abstractNumId="17" w15:restartNumberingAfterBreak="0">
    <w:nsid w:val="7010778B"/>
    <w:multiLevelType w:val="hybridMultilevel"/>
    <w:tmpl w:val="A51A4856"/>
    <w:lvl w:ilvl="0" w:tplc="5C3490C6">
      <w:numFmt w:val="bullet"/>
      <w:lvlText w:val="-"/>
      <w:lvlJc w:val="left"/>
      <w:pPr>
        <w:ind w:left="670" w:hanging="281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7BC002C4">
      <w:numFmt w:val="bullet"/>
      <w:lvlText w:val="•"/>
      <w:lvlJc w:val="left"/>
      <w:pPr>
        <w:ind w:left="1318" w:hanging="281"/>
      </w:pPr>
      <w:rPr>
        <w:rFonts w:hint="default"/>
        <w:lang w:val="fr-FR" w:eastAsia="en-US" w:bidi="ar-SA"/>
      </w:rPr>
    </w:lvl>
    <w:lvl w:ilvl="2" w:tplc="50B6D58C">
      <w:numFmt w:val="bullet"/>
      <w:lvlText w:val="•"/>
      <w:lvlJc w:val="left"/>
      <w:pPr>
        <w:ind w:left="1957" w:hanging="281"/>
      </w:pPr>
      <w:rPr>
        <w:rFonts w:hint="default"/>
        <w:lang w:val="fr-FR" w:eastAsia="en-US" w:bidi="ar-SA"/>
      </w:rPr>
    </w:lvl>
    <w:lvl w:ilvl="3" w:tplc="D7B27C1C">
      <w:numFmt w:val="bullet"/>
      <w:lvlText w:val="•"/>
      <w:lvlJc w:val="left"/>
      <w:pPr>
        <w:ind w:left="2595" w:hanging="281"/>
      </w:pPr>
      <w:rPr>
        <w:rFonts w:hint="default"/>
        <w:lang w:val="fr-FR" w:eastAsia="en-US" w:bidi="ar-SA"/>
      </w:rPr>
    </w:lvl>
    <w:lvl w:ilvl="4" w:tplc="D22C9AD8">
      <w:numFmt w:val="bullet"/>
      <w:lvlText w:val="•"/>
      <w:lvlJc w:val="left"/>
      <w:pPr>
        <w:ind w:left="3234" w:hanging="281"/>
      </w:pPr>
      <w:rPr>
        <w:rFonts w:hint="default"/>
        <w:lang w:val="fr-FR" w:eastAsia="en-US" w:bidi="ar-SA"/>
      </w:rPr>
    </w:lvl>
    <w:lvl w:ilvl="5" w:tplc="F48C372C">
      <w:numFmt w:val="bullet"/>
      <w:lvlText w:val="•"/>
      <w:lvlJc w:val="left"/>
      <w:pPr>
        <w:ind w:left="3873" w:hanging="281"/>
      </w:pPr>
      <w:rPr>
        <w:rFonts w:hint="default"/>
        <w:lang w:val="fr-FR" w:eastAsia="en-US" w:bidi="ar-SA"/>
      </w:rPr>
    </w:lvl>
    <w:lvl w:ilvl="6" w:tplc="07CC8078">
      <w:numFmt w:val="bullet"/>
      <w:lvlText w:val="•"/>
      <w:lvlJc w:val="left"/>
      <w:pPr>
        <w:ind w:left="4511" w:hanging="281"/>
      </w:pPr>
      <w:rPr>
        <w:rFonts w:hint="default"/>
        <w:lang w:val="fr-FR" w:eastAsia="en-US" w:bidi="ar-SA"/>
      </w:rPr>
    </w:lvl>
    <w:lvl w:ilvl="7" w:tplc="00BC9D62">
      <w:numFmt w:val="bullet"/>
      <w:lvlText w:val="•"/>
      <w:lvlJc w:val="left"/>
      <w:pPr>
        <w:ind w:left="5150" w:hanging="281"/>
      </w:pPr>
      <w:rPr>
        <w:rFonts w:hint="default"/>
        <w:lang w:val="fr-FR" w:eastAsia="en-US" w:bidi="ar-SA"/>
      </w:rPr>
    </w:lvl>
    <w:lvl w:ilvl="8" w:tplc="4642C1E2">
      <w:numFmt w:val="bullet"/>
      <w:lvlText w:val="•"/>
      <w:lvlJc w:val="left"/>
      <w:pPr>
        <w:ind w:left="5788" w:hanging="281"/>
      </w:pPr>
      <w:rPr>
        <w:rFonts w:hint="default"/>
        <w:lang w:val="fr-FR" w:eastAsia="en-US" w:bidi="ar-SA"/>
      </w:rPr>
    </w:lvl>
  </w:abstractNum>
  <w:num w:numId="1" w16cid:durableId="462433047">
    <w:abstractNumId w:val="2"/>
  </w:num>
  <w:num w:numId="2" w16cid:durableId="182089385">
    <w:abstractNumId w:val="0"/>
  </w:num>
  <w:num w:numId="3" w16cid:durableId="158808640">
    <w:abstractNumId w:val="17"/>
  </w:num>
  <w:num w:numId="4" w16cid:durableId="645085407">
    <w:abstractNumId w:val="5"/>
  </w:num>
  <w:num w:numId="5" w16cid:durableId="786849777">
    <w:abstractNumId w:val="3"/>
  </w:num>
  <w:num w:numId="6" w16cid:durableId="789471890">
    <w:abstractNumId w:val="7"/>
  </w:num>
  <w:num w:numId="7" w16cid:durableId="1214343802">
    <w:abstractNumId w:val="8"/>
  </w:num>
  <w:num w:numId="8" w16cid:durableId="1700667180">
    <w:abstractNumId w:val="1"/>
  </w:num>
  <w:num w:numId="9" w16cid:durableId="1450587572">
    <w:abstractNumId w:val="10"/>
  </w:num>
  <w:num w:numId="10" w16cid:durableId="1088698568">
    <w:abstractNumId w:val="6"/>
  </w:num>
  <w:num w:numId="11" w16cid:durableId="1483809468">
    <w:abstractNumId w:val="15"/>
  </w:num>
  <w:num w:numId="12" w16cid:durableId="1034311685">
    <w:abstractNumId w:val="13"/>
  </w:num>
  <w:num w:numId="13" w16cid:durableId="2023314536">
    <w:abstractNumId w:val="9"/>
  </w:num>
  <w:num w:numId="14" w16cid:durableId="1702780728">
    <w:abstractNumId w:val="12"/>
  </w:num>
  <w:num w:numId="15" w16cid:durableId="1332953177">
    <w:abstractNumId w:val="11"/>
  </w:num>
  <w:num w:numId="16" w16cid:durableId="104078244">
    <w:abstractNumId w:val="16"/>
  </w:num>
  <w:num w:numId="17" w16cid:durableId="1463964368">
    <w:abstractNumId w:val="14"/>
  </w:num>
  <w:num w:numId="18" w16cid:durableId="27344308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UDANI Jamal">
    <w15:presenceInfo w15:providerId="AD" w15:userId="S::jamal.roudani@vnf.fr::4eccd508-d257-487f-a6ed-962d9b62e7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DD7"/>
    <w:rsid w:val="00162CF6"/>
    <w:rsid w:val="001751FB"/>
    <w:rsid w:val="002F2BAE"/>
    <w:rsid w:val="00341F5C"/>
    <w:rsid w:val="00447593"/>
    <w:rsid w:val="005A77EB"/>
    <w:rsid w:val="006A6A15"/>
    <w:rsid w:val="006E7703"/>
    <w:rsid w:val="008B0942"/>
    <w:rsid w:val="008C2F10"/>
    <w:rsid w:val="00C05DD7"/>
    <w:rsid w:val="00CE0AE2"/>
    <w:rsid w:val="00DF7118"/>
    <w:rsid w:val="00EA4038"/>
    <w:rsid w:val="00F21A8F"/>
    <w:rsid w:val="00FA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CA9D2"/>
  <w15:docId w15:val="{10F93D53-4997-40AD-98CC-79BB87CC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11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Titre2">
    <w:name w:val="heading 2"/>
    <w:basedOn w:val="Normal"/>
    <w:uiPriority w:val="9"/>
    <w:unhideWhenUsed/>
    <w:qFormat/>
    <w:pPr>
      <w:ind w:left="846" w:hanging="35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6938"/>
      <w:outlineLvl w:val="2"/>
    </w:pPr>
    <w:rPr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spacing w:before="191"/>
      <w:ind w:left="1132" w:hanging="708"/>
      <w:outlineLvl w:val="3"/>
    </w:pPr>
    <w:rPr>
      <w:rFonts w:ascii="Tahoma" w:eastAsia="Tahoma" w:hAnsi="Tahoma" w:cs="Tahoma"/>
      <w:sz w:val="21"/>
      <w:szCs w:val="21"/>
    </w:rPr>
  </w:style>
  <w:style w:type="paragraph" w:styleId="Titre5">
    <w:name w:val="heading 5"/>
    <w:basedOn w:val="Normal"/>
    <w:uiPriority w:val="9"/>
    <w:unhideWhenUsed/>
    <w:qFormat/>
    <w:pPr>
      <w:ind w:left="262"/>
      <w:outlineLvl w:val="4"/>
    </w:pPr>
    <w:rPr>
      <w:rFonts w:ascii="Arial" w:eastAsia="Arial" w:hAnsi="Arial" w:cs="Arial"/>
      <w:b/>
      <w:bCs/>
      <w:sz w:val="20"/>
      <w:szCs w:val="20"/>
    </w:rPr>
  </w:style>
  <w:style w:type="paragraph" w:styleId="Titre6">
    <w:name w:val="heading 6"/>
    <w:basedOn w:val="Normal"/>
    <w:uiPriority w:val="9"/>
    <w:unhideWhenUsed/>
    <w:qFormat/>
    <w:pPr>
      <w:ind w:left="763"/>
      <w:outlineLvl w:val="5"/>
    </w:pPr>
    <w:rPr>
      <w:rFonts w:ascii="Arial" w:eastAsia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237"/>
      <w:ind w:left="995"/>
    </w:pPr>
    <w:rPr>
      <w:rFonts w:ascii="Arial" w:eastAsia="Arial" w:hAnsi="Arial" w:cs="Arial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before="59"/>
      <w:ind w:left="1699" w:hanging="423"/>
    </w:pPr>
    <w:rPr>
      <w:sz w:val="18"/>
      <w:szCs w:val="18"/>
    </w:r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ind w:left="871"/>
    </w:pPr>
    <w:rPr>
      <w:rFonts w:ascii="Arial" w:eastAsia="Arial" w:hAnsi="Arial" w:cs="Arial"/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  <w:pPr>
      <w:ind w:left="2279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447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47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47593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7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7593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8B0942"/>
    <w:pPr>
      <w:widowControl/>
      <w:autoSpaceDE/>
      <w:autoSpaceDN/>
    </w:pPr>
    <w:rPr>
      <w:rFonts w:ascii="Arial MT" w:eastAsia="Arial MT" w:hAnsi="Arial MT" w:cs="Arial MT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4.png"/><Relationship Id="rId21" Type="http://schemas.openxmlformats.org/officeDocument/2006/relationships/image" Target="media/image9.png"/><Relationship Id="rId42" Type="http://schemas.openxmlformats.org/officeDocument/2006/relationships/image" Target="media/image26.png"/><Relationship Id="rId47" Type="http://schemas.openxmlformats.org/officeDocument/2006/relationships/image" Target="media/image31.png"/><Relationship Id="rId63" Type="http://schemas.openxmlformats.org/officeDocument/2006/relationships/image" Target="media/image47.png"/><Relationship Id="rId68" Type="http://schemas.openxmlformats.org/officeDocument/2006/relationships/image" Target="media/image52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9" Type="http://schemas.openxmlformats.org/officeDocument/2006/relationships/image" Target="media/image17.png"/><Relationship Id="rId11" Type="http://schemas.openxmlformats.org/officeDocument/2006/relationships/hyperlink" Target="http://www.ingerop.fr/" TargetMode="External"/><Relationship Id="rId24" Type="http://schemas.openxmlformats.org/officeDocument/2006/relationships/image" Target="media/image12.png"/><Relationship Id="rId32" Type="http://schemas.openxmlformats.org/officeDocument/2006/relationships/image" Target="media/image130.jpeg"/><Relationship Id="rId37" Type="http://schemas.openxmlformats.org/officeDocument/2006/relationships/image" Target="media/image21.png"/><Relationship Id="rId40" Type="http://schemas.openxmlformats.org/officeDocument/2006/relationships/image" Target="media/image24.png"/><Relationship Id="rId45" Type="http://schemas.openxmlformats.org/officeDocument/2006/relationships/image" Target="media/image29.png"/><Relationship Id="rId53" Type="http://schemas.openxmlformats.org/officeDocument/2006/relationships/image" Target="media/image37.png"/><Relationship Id="rId58" Type="http://schemas.openxmlformats.org/officeDocument/2006/relationships/image" Target="media/image42.png"/><Relationship Id="rId66" Type="http://schemas.openxmlformats.org/officeDocument/2006/relationships/image" Target="media/image50.png"/><Relationship Id="rId74" Type="http://schemas.microsoft.com/office/2011/relationships/people" Target="people.xml"/><Relationship Id="rId5" Type="http://schemas.openxmlformats.org/officeDocument/2006/relationships/webSettings" Target="webSettings.xml"/><Relationship Id="rId61" Type="http://schemas.openxmlformats.org/officeDocument/2006/relationships/image" Target="media/image45.png"/><Relationship Id="rId19" Type="http://schemas.openxmlformats.org/officeDocument/2006/relationships/image" Target="media/image7.jpe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160.png"/><Relationship Id="rId43" Type="http://schemas.openxmlformats.org/officeDocument/2006/relationships/image" Target="media/image27.png"/><Relationship Id="rId48" Type="http://schemas.openxmlformats.org/officeDocument/2006/relationships/image" Target="media/image32.png"/><Relationship Id="rId56" Type="http://schemas.openxmlformats.org/officeDocument/2006/relationships/image" Target="media/image40.png"/><Relationship Id="rId64" Type="http://schemas.openxmlformats.org/officeDocument/2006/relationships/image" Target="media/image48.png"/><Relationship Id="rId69" Type="http://schemas.openxmlformats.org/officeDocument/2006/relationships/image" Target="media/image53.png"/><Relationship Id="rId8" Type="http://schemas.openxmlformats.org/officeDocument/2006/relationships/image" Target="media/image1.jpeg"/><Relationship Id="rId51" Type="http://schemas.openxmlformats.org/officeDocument/2006/relationships/image" Target="media/image35.png"/><Relationship Id="rId72" Type="http://schemas.openxmlformats.org/officeDocument/2006/relationships/image" Target="media/image56.png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image" Target="media/image13.jpeg"/><Relationship Id="rId33" Type="http://schemas.openxmlformats.org/officeDocument/2006/relationships/image" Target="media/image140.png"/><Relationship Id="rId38" Type="http://schemas.openxmlformats.org/officeDocument/2006/relationships/image" Target="media/image22.png"/><Relationship Id="rId46" Type="http://schemas.openxmlformats.org/officeDocument/2006/relationships/image" Target="media/image30.png"/><Relationship Id="rId59" Type="http://schemas.openxmlformats.org/officeDocument/2006/relationships/image" Target="media/image43.png"/><Relationship Id="rId67" Type="http://schemas.openxmlformats.org/officeDocument/2006/relationships/image" Target="media/image51.png"/><Relationship Id="rId20" Type="http://schemas.openxmlformats.org/officeDocument/2006/relationships/image" Target="media/image8.png"/><Relationship Id="rId41" Type="http://schemas.openxmlformats.org/officeDocument/2006/relationships/image" Target="media/image25.png"/><Relationship Id="rId54" Type="http://schemas.openxmlformats.org/officeDocument/2006/relationships/image" Target="media/image38.png"/><Relationship Id="rId62" Type="http://schemas.openxmlformats.org/officeDocument/2006/relationships/image" Target="media/image46.png"/><Relationship Id="rId70" Type="http://schemas.openxmlformats.org/officeDocument/2006/relationships/image" Target="media/image54.png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0.png"/><Relationship Id="rId49" Type="http://schemas.openxmlformats.org/officeDocument/2006/relationships/image" Target="media/image33.png"/><Relationship Id="rId57" Type="http://schemas.openxmlformats.org/officeDocument/2006/relationships/image" Target="media/image41.png"/><Relationship Id="rId10" Type="http://schemas.openxmlformats.org/officeDocument/2006/relationships/hyperlink" Target="mailto:ingerop.strasbourg@ingerop.com" TargetMode="External"/><Relationship Id="rId31" Type="http://schemas.openxmlformats.org/officeDocument/2006/relationships/image" Target="media/image19.png"/><Relationship Id="rId44" Type="http://schemas.openxmlformats.org/officeDocument/2006/relationships/image" Target="media/image28.png"/><Relationship Id="rId52" Type="http://schemas.openxmlformats.org/officeDocument/2006/relationships/image" Target="media/image36.png"/><Relationship Id="rId60" Type="http://schemas.openxmlformats.org/officeDocument/2006/relationships/image" Target="media/image44.png"/><Relationship Id="rId65" Type="http://schemas.openxmlformats.org/officeDocument/2006/relationships/image" Target="media/image49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9" Type="http://schemas.openxmlformats.org/officeDocument/2006/relationships/image" Target="media/image23.png"/><Relationship Id="rId34" Type="http://schemas.openxmlformats.org/officeDocument/2006/relationships/image" Target="media/image150.png"/><Relationship Id="rId50" Type="http://schemas.openxmlformats.org/officeDocument/2006/relationships/image" Target="media/image34.png"/><Relationship Id="rId55" Type="http://schemas.openxmlformats.org/officeDocument/2006/relationships/image" Target="media/image39.png"/><Relationship Id="rId7" Type="http://schemas.openxmlformats.org/officeDocument/2006/relationships/endnotes" Target="endnotes.xml"/><Relationship Id="rId71" Type="http://schemas.openxmlformats.org/officeDocument/2006/relationships/image" Target="media/image5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15C26-3621-4DBE-B861-1F22E718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6341</Words>
  <Characters>34881</Characters>
  <Application>Microsoft Office Word</Application>
  <DocSecurity>0</DocSecurity>
  <Lines>290</Lines>
  <Paragraphs>82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BPU_GUETIN.docx</vt:lpstr>
    </vt:vector>
  </TitlesOfParts>
  <Company/>
  <LinksUpToDate>false</LinksUpToDate>
  <CharactersWithSpaces>41140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BPU_GUETIN.docx</dc:title>
  <dc:creator>nlutzwil</dc:creator>
  <cp:lastModifiedBy>LAMBERT Wilhelmine</cp:lastModifiedBy>
  <cp:revision>3</cp:revision>
  <dcterms:created xsi:type="dcterms:W3CDTF">2025-05-05T15:07:00Z</dcterms:created>
  <dcterms:modified xsi:type="dcterms:W3CDTF">2025-05-06T08:39:00Z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2025-03-19T00:00:00Z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2025-04-22T00:00:00Z</vt:filetime>
  </property>
  <property fmtid="{D5CDD505-2E9C-101B-9397-08002B2CF9AE}" pid="5" name="Producer">
    <vt:lpwstr>GPL Ghostscript 10.04.0</vt:lpwstr>
  </property>
</Properties>
</file>